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307E4" w14:textId="4603C182" w:rsidR="00B85436" w:rsidRPr="00945859" w:rsidRDefault="002F1172">
      <w:pPr>
        <w:spacing w:line="20" w:lineRule="atLeast"/>
        <w:jc w:val="center"/>
        <w:rPr>
          <w:rFonts w:ascii="BIZ UD明朝 Medium" w:eastAsia="BIZ UD明朝 Medium" w:hAnsi="BIZ UD明朝 Medium"/>
          <w:bCs/>
          <w:sz w:val="36"/>
          <w:szCs w:val="40"/>
        </w:rPr>
      </w:pPr>
      <w:ins w:id="0" w:author="user" w:date="2025-06-05T14:07:00Z">
        <w:r>
          <w:rPr>
            <w:rFonts w:ascii="ＭＳ Ｐゴシック" w:eastAsia="ＭＳ Ｐゴシック" w:hAnsi="ＭＳ Ｐゴシック" w:cs="ＭＳ Ｐゴシック"/>
            <w:noProof/>
            <w:kern w:val="0"/>
            <w:sz w:val="24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C18044E" wp14:editId="5B4FAC70">
                  <wp:simplePos x="0" y="0"/>
                  <wp:positionH relativeFrom="column">
                    <wp:posOffset>2921635</wp:posOffset>
                  </wp:positionH>
                  <wp:positionV relativeFrom="paragraph">
                    <wp:posOffset>-330835</wp:posOffset>
                  </wp:positionV>
                  <wp:extent cx="2195830" cy="295275"/>
                  <wp:effectExtent l="0" t="0" r="13970" b="28575"/>
                  <wp:wrapNone/>
                  <wp:docPr id="2" name="テキスト ボックス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95830" cy="2952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58D3DE" w14:textId="77777777" w:rsidR="002F1172" w:rsidRPr="0025405C" w:rsidRDefault="002F1172" w:rsidP="002F1172">
                              <w:pPr>
                                <w:pStyle w:val="Web"/>
                                <w:spacing w:before="0" w:beforeAutospacing="0" w:after="0" w:afterAutospacing="0" w:line="360" w:lineRule="exac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25405C">
                                <w:rPr>
                                  <w:rFonts w:ascii="游明朝" w:eastAsia="游明朝" w:hAnsi="ＭＳ 明朝" w:cs="Times New Roman" w:hint="eastAsia"/>
                                  <w:b/>
                                  <w:bCs/>
                                  <w:color w:val="000000"/>
                                  <w:szCs w:val="28"/>
                                </w:rPr>
                                <w:t>提出資料　Ｃ－（１３）</w:t>
                              </w:r>
                            </w:p>
                          </w:txbxContent>
                        </wps:txbx>
                        <wps:bodyPr vertOverflow="clip" horzOverflow="clip" wrap="square" tIns="0" rtlCol="0" anchor="ctr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C18044E"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230.05pt;margin-top:-26.05pt;width:172.9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" fillcolor="white [3201]" strokecolor="black [3200]" strokeweight="2pt">
                  <v:textbox inset=",0">
                    <w:txbxContent>
                      <w:p w14:paraId="6D58D3DE" w14:textId="77777777" w:rsidR="002F1172" w:rsidRPr="0025405C" w:rsidRDefault="002F1172" w:rsidP="002F1172">
                        <w:pPr>
                          <w:pStyle w:val="Web"/>
                          <w:spacing w:before="0" w:beforeAutospacing="0" w:after="0" w:afterAutospacing="0" w:line="360" w:lineRule="exact"/>
                          <w:jc w:val="center"/>
                          <w:rPr>
                            <w:sz w:val="22"/>
                          </w:rPr>
                        </w:pPr>
                        <w:r w:rsidRPr="0025405C">
                          <w:rPr>
                            <w:rFonts w:ascii="游明朝" w:eastAsia="游明朝" w:hAnsi="ＭＳ 明朝" w:cs="Times New Roman" w:hint="eastAsia"/>
                            <w:b/>
                            <w:bCs/>
                            <w:color w:val="000000"/>
                            <w:szCs w:val="28"/>
                          </w:rPr>
                          <w:t>提出資料　Ｃ－（１３）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  <w:r w:rsidRPr="00945859">
        <w:rPr>
          <w:rFonts w:ascii="BIZ UD明朝 Medium" w:eastAsia="BIZ UD明朝 Medium" w:hAnsi="BIZ UD明朝 Medium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C72DAF" wp14:editId="59044E58">
                <wp:simplePos x="0" y="0"/>
                <wp:positionH relativeFrom="column">
                  <wp:posOffset>5208215</wp:posOffset>
                </wp:positionH>
                <wp:positionV relativeFrom="paragraph">
                  <wp:posOffset>-79209</wp:posOffset>
                </wp:positionV>
                <wp:extent cx="1446640" cy="524786"/>
                <wp:effectExtent l="0" t="0" r="20320" b="27940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640" cy="5247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3698F3" w14:textId="387395FA" w:rsidR="00282AD8" w:rsidRPr="00B30550" w:rsidRDefault="00282AD8" w:rsidP="00EE731B">
                            <w:pPr>
                              <w:spacing w:line="260" w:lineRule="exact"/>
                              <w:ind w:leftChars="70" w:left="282" w:hangingChars="87" w:hanging="141"/>
                              <w:jc w:val="left"/>
                              <w:rPr>
                                <w:rFonts w:asciiTheme="majorEastAsia" w:eastAsiaTheme="majorEastAsia" w:hAnsiTheme="majorEastAsia"/>
                                <w:bCs/>
                                <w:sz w:val="16"/>
                                <w:szCs w:val="16"/>
                              </w:rPr>
                            </w:pPr>
                            <w:r w:rsidRPr="003A6DEA">
                              <w:rPr>
                                <w:rFonts w:asciiTheme="majorEastAsia" w:eastAsiaTheme="majorEastAsia" w:hAnsiTheme="majorEastAsia" w:hint="eastAsia"/>
                                <w:bCs/>
                                <w:sz w:val="16"/>
                                <w:szCs w:val="16"/>
                              </w:rPr>
                              <w:t>※「交代(変更)届」</w:t>
                            </w:r>
                            <w:r w:rsidR="00EE731B">
                              <w:rPr>
                                <w:rFonts w:asciiTheme="majorEastAsia" w:eastAsiaTheme="majorEastAsia" w:hAnsiTheme="majorEastAsia" w:hint="eastAsia"/>
                                <w:bCs/>
                                <w:sz w:val="16"/>
                                <w:szCs w:val="16"/>
                              </w:rPr>
                              <w:t>または</w:t>
                            </w:r>
                            <w:r w:rsidRPr="003A6DEA">
                              <w:rPr>
                                <w:rFonts w:asciiTheme="majorEastAsia" w:eastAsiaTheme="majorEastAsia" w:hAnsiTheme="majorEastAsia" w:hint="eastAsia"/>
                                <w:bCs/>
                                <w:sz w:val="16"/>
                                <w:szCs w:val="16"/>
                              </w:rPr>
                              <w:t>「棄権届」のいずれかを○で囲むこと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72DAF" id="Text Box 26" o:spid="_x0000_s1027" type="#_x0000_t202" style="position:absolute;left:0;text-align:left;margin-left:410.1pt;margin-top:-6.25pt;width:113.9pt;height:4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" filled="f">
                <v:textbox inset="5.85pt,.7pt,5.85pt,.7pt">
                  <w:txbxContent>
                    <w:p w14:paraId="453698F3" w14:textId="387395FA" w:rsidR="00282AD8" w:rsidRPr="00B30550" w:rsidRDefault="00282AD8" w:rsidP="00EE731B">
                      <w:pPr>
                        <w:spacing w:line="260" w:lineRule="exact"/>
                        <w:ind w:leftChars="70" w:left="282" w:hangingChars="87" w:hanging="141"/>
                        <w:jc w:val="left"/>
                        <w:rPr>
                          <w:rFonts w:asciiTheme="majorEastAsia" w:eastAsiaTheme="majorEastAsia" w:hAnsiTheme="majorEastAsia"/>
                          <w:bCs/>
                          <w:sz w:val="16"/>
                          <w:szCs w:val="16"/>
                        </w:rPr>
                      </w:pPr>
                      <w:r w:rsidRPr="003A6DEA">
                        <w:rPr>
                          <w:rFonts w:asciiTheme="majorEastAsia" w:eastAsiaTheme="majorEastAsia" w:hAnsiTheme="majorEastAsia" w:hint="eastAsia"/>
                          <w:bCs/>
                          <w:sz w:val="16"/>
                          <w:szCs w:val="16"/>
                        </w:rPr>
                        <w:t>※「交代(変更)届」</w:t>
                      </w:r>
                      <w:r w:rsidR="00EE731B">
                        <w:rPr>
                          <w:rFonts w:asciiTheme="majorEastAsia" w:eastAsiaTheme="majorEastAsia" w:hAnsiTheme="majorEastAsia" w:hint="eastAsia"/>
                          <w:bCs/>
                          <w:sz w:val="16"/>
                          <w:szCs w:val="16"/>
                        </w:rPr>
                        <w:t>または</w:t>
                      </w:r>
                      <w:r w:rsidRPr="003A6DEA">
                        <w:rPr>
                          <w:rFonts w:asciiTheme="majorEastAsia" w:eastAsiaTheme="majorEastAsia" w:hAnsiTheme="majorEastAsia" w:hint="eastAsia"/>
                          <w:bCs/>
                          <w:sz w:val="16"/>
                          <w:szCs w:val="16"/>
                        </w:rPr>
                        <w:t>「棄権届」のいずれかを○で囲むこと</w:t>
                      </w:r>
                    </w:p>
                  </w:txbxContent>
                </v:textbox>
              </v:shape>
            </w:pict>
          </mc:Fallback>
        </mc:AlternateContent>
      </w:r>
      <w:r w:rsidR="00B85436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 xml:space="preserve"> </w:t>
      </w:r>
      <w:r w:rsidR="009F60DD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第</w:t>
      </w:r>
      <w:r w:rsidR="008A05F8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79</w:t>
      </w:r>
      <w:r w:rsidR="009F60DD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回</w:t>
      </w:r>
      <w:r w:rsidR="00B85436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国民</w:t>
      </w:r>
      <w:r w:rsidR="00F7413C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スポーツ</w:t>
      </w:r>
      <w:r w:rsidR="00B85436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大会</w:t>
      </w:r>
      <w:r w:rsidR="00C776AD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（</w:t>
      </w:r>
      <w:r w:rsidR="00B8090D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滋賀</w:t>
      </w:r>
      <w:r w:rsidR="00475E0F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県</w:t>
      </w:r>
      <w:r w:rsidR="00293597" w:rsidRPr="00945859">
        <w:rPr>
          <w:rFonts w:ascii="BIZ UD明朝 Medium" w:eastAsia="BIZ UD明朝 Medium" w:hAnsi="BIZ UD明朝 Medium" w:hint="eastAsia"/>
          <w:bCs/>
          <w:sz w:val="36"/>
          <w:szCs w:val="40"/>
        </w:rPr>
        <w:t>）</w:t>
      </w:r>
      <w:bookmarkStart w:id="1" w:name="_GoBack"/>
      <w:bookmarkEnd w:id="1"/>
    </w:p>
    <w:p w14:paraId="3C62B668" w14:textId="0C57F7DB" w:rsidR="00B85436" w:rsidRPr="00945859" w:rsidRDefault="00B85436" w:rsidP="003A6DEA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945859">
        <w:rPr>
          <w:rFonts w:ascii="BIZ UDゴシック" w:eastAsia="BIZ UDゴシック" w:hAnsi="BIZ UDゴシック" w:hint="eastAsia"/>
          <w:sz w:val="36"/>
          <w:szCs w:val="36"/>
        </w:rPr>
        <w:t>参加選手</w:t>
      </w:r>
      <w:r w:rsidR="00013173" w:rsidRPr="00945859">
        <w:rPr>
          <w:rFonts w:ascii="BIZ UDゴシック" w:eastAsia="BIZ UDゴシック" w:hAnsi="BIZ UDゴシック" w:hint="eastAsia"/>
          <w:sz w:val="36"/>
          <w:szCs w:val="36"/>
        </w:rPr>
        <w:t>・監督</w:t>
      </w:r>
      <w:r w:rsidRPr="00945859">
        <w:rPr>
          <w:rFonts w:ascii="BIZ UDゴシック" w:eastAsia="BIZ UDゴシック" w:hAnsi="BIZ UDゴシック" w:hint="eastAsia"/>
          <w:sz w:val="36"/>
          <w:szCs w:val="36"/>
        </w:rPr>
        <w:t>【交代</w:t>
      </w:r>
      <w:r w:rsidR="008825B0" w:rsidRPr="00945859">
        <w:rPr>
          <w:rFonts w:ascii="BIZ UDゴシック" w:eastAsia="BIZ UDゴシック" w:hAnsi="BIZ UDゴシック" w:hint="eastAsia"/>
          <w:sz w:val="36"/>
          <w:szCs w:val="36"/>
        </w:rPr>
        <w:t>（</w:t>
      </w:r>
      <w:r w:rsidRPr="00945859">
        <w:rPr>
          <w:rFonts w:ascii="BIZ UDゴシック" w:eastAsia="BIZ UDゴシック" w:hAnsi="BIZ UDゴシック" w:hint="eastAsia"/>
          <w:sz w:val="36"/>
          <w:szCs w:val="36"/>
        </w:rPr>
        <w:t>変更</w:t>
      </w:r>
      <w:r w:rsidR="008825B0" w:rsidRPr="00945859">
        <w:rPr>
          <w:rFonts w:ascii="BIZ UDゴシック" w:eastAsia="BIZ UDゴシック" w:hAnsi="BIZ UDゴシック" w:hint="eastAsia"/>
          <w:sz w:val="36"/>
          <w:szCs w:val="36"/>
        </w:rPr>
        <w:t>）</w:t>
      </w:r>
      <w:r w:rsidRPr="00945859">
        <w:rPr>
          <w:rFonts w:ascii="BIZ UDゴシック" w:eastAsia="BIZ UDゴシック" w:hAnsi="BIZ UDゴシック" w:hint="eastAsia"/>
          <w:sz w:val="36"/>
          <w:szCs w:val="36"/>
        </w:rPr>
        <w:t>届 ・ 棄権届】</w:t>
      </w:r>
    </w:p>
    <w:p w14:paraId="31FC81EF" w14:textId="4E35F52C" w:rsidR="00B85436" w:rsidRPr="00945859" w:rsidRDefault="00B85436" w:rsidP="003A6DEA">
      <w:pPr>
        <w:rPr>
          <w:rFonts w:ascii="BIZ UD明朝 Medium" w:eastAsia="BIZ UD明朝 Medium" w:hAnsi="BIZ UD明朝 Medium"/>
          <w:b/>
          <w:bCs/>
          <w:sz w:val="22"/>
        </w:rPr>
      </w:pPr>
      <w:r w:rsidRPr="00945859">
        <w:rPr>
          <w:rFonts w:ascii="BIZ UD明朝 Medium" w:eastAsia="BIZ UD明朝 Medium" w:hAnsi="BIZ UD明朝 Medium" w:hint="eastAsia"/>
          <w:bCs/>
          <w:sz w:val="22"/>
          <w:shd w:val="pct15" w:color="auto" w:fill="FFFFFF"/>
        </w:rPr>
        <w:t>※手続きにあたっては、次ページの留意事項を参照すること</w:t>
      </w:r>
    </w:p>
    <w:p w14:paraId="3F11729C" w14:textId="77777777" w:rsidR="00B85436" w:rsidRPr="00945859" w:rsidRDefault="00B85436">
      <w:pPr>
        <w:rPr>
          <w:rFonts w:ascii="BIZ UDゴシック" w:eastAsia="BIZ UDゴシック" w:hAnsi="BIZ UDゴシック"/>
          <w:sz w:val="22"/>
        </w:rPr>
      </w:pPr>
      <w:r w:rsidRPr="00945859">
        <w:rPr>
          <w:rFonts w:ascii="BIZ UDゴシック" w:eastAsia="BIZ UDゴシック" w:hAnsi="BIZ UDゴシック" w:hint="eastAsia"/>
          <w:sz w:val="22"/>
        </w:rPr>
        <w:t>１　参加申込</w:t>
      </w:r>
      <w:r w:rsidR="00013173" w:rsidRPr="00945859">
        <w:rPr>
          <w:rFonts w:ascii="BIZ UDゴシック" w:eastAsia="BIZ UDゴシック" w:hAnsi="BIZ UDゴシック" w:hint="eastAsia"/>
          <w:sz w:val="22"/>
        </w:rPr>
        <w:t>者</w:t>
      </w: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82"/>
        <w:gridCol w:w="1953"/>
        <w:gridCol w:w="851"/>
        <w:gridCol w:w="2126"/>
        <w:gridCol w:w="1021"/>
        <w:gridCol w:w="1985"/>
      </w:tblGrid>
      <w:tr w:rsidR="00193596" w:rsidRPr="00945859" w14:paraId="69436A7C" w14:textId="77777777" w:rsidTr="00F70682">
        <w:trPr>
          <w:trHeight w:val="510"/>
        </w:trPr>
        <w:tc>
          <w:tcPr>
            <w:tcW w:w="992" w:type="dxa"/>
            <w:vAlign w:val="center"/>
          </w:tcPr>
          <w:p w14:paraId="1B669AC6" w14:textId="77777777" w:rsidR="00B85436" w:rsidRPr="00945859" w:rsidRDefault="00B85436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競技名</w:t>
            </w:r>
          </w:p>
        </w:tc>
        <w:tc>
          <w:tcPr>
            <w:tcW w:w="2835" w:type="dxa"/>
            <w:gridSpan w:val="2"/>
            <w:vAlign w:val="center"/>
          </w:tcPr>
          <w:p w14:paraId="4A4C5813" w14:textId="77777777" w:rsidR="00B85436" w:rsidRPr="00945859" w:rsidRDefault="00B85436" w:rsidP="00861AD1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51" w:type="dxa"/>
            <w:vAlign w:val="center"/>
          </w:tcPr>
          <w:p w14:paraId="6DDBA8F1" w14:textId="77777777" w:rsidR="00B85436" w:rsidRPr="00945859" w:rsidRDefault="00B85436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種別</w:t>
            </w:r>
          </w:p>
        </w:tc>
        <w:tc>
          <w:tcPr>
            <w:tcW w:w="2126" w:type="dxa"/>
            <w:vAlign w:val="center"/>
          </w:tcPr>
          <w:p w14:paraId="1EED0FCD" w14:textId="5A4100BC" w:rsidR="00B85436" w:rsidRPr="00945859" w:rsidRDefault="00B85436" w:rsidP="00861AD1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21" w:type="dxa"/>
            <w:vAlign w:val="center"/>
          </w:tcPr>
          <w:p w14:paraId="0783F4D5" w14:textId="77777777" w:rsidR="00B85436" w:rsidRPr="00945859" w:rsidRDefault="00B85436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種目</w:t>
            </w:r>
            <w:r w:rsidR="004F6881" w:rsidRPr="00945859">
              <w:rPr>
                <w:rFonts w:ascii="BIZ UD明朝 Medium" w:eastAsia="BIZ UD明朝 Medium" w:hAnsi="BIZ UD明朝 Medium" w:hint="eastAsia"/>
                <w:vertAlign w:val="superscript"/>
              </w:rPr>
              <w:t>*注)</w:t>
            </w:r>
          </w:p>
          <w:p w14:paraId="6C543C2F" w14:textId="77777777" w:rsidR="004F6881" w:rsidRPr="00945859" w:rsidRDefault="004F6881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(階級)</w:t>
            </w:r>
          </w:p>
        </w:tc>
        <w:tc>
          <w:tcPr>
            <w:tcW w:w="1985" w:type="dxa"/>
            <w:vAlign w:val="center"/>
          </w:tcPr>
          <w:p w14:paraId="01099FC8" w14:textId="79069962" w:rsidR="00861AD1" w:rsidRPr="00945859" w:rsidRDefault="00861AD1" w:rsidP="00861AD1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193596" w:rsidRPr="00945859" w14:paraId="799356E7" w14:textId="77777777" w:rsidTr="00F70682">
        <w:trPr>
          <w:cantSplit/>
          <w:trHeight w:val="510"/>
        </w:trPr>
        <w:tc>
          <w:tcPr>
            <w:tcW w:w="1874" w:type="dxa"/>
            <w:gridSpan w:val="2"/>
            <w:vAlign w:val="center"/>
          </w:tcPr>
          <w:p w14:paraId="5A59050B" w14:textId="77777777" w:rsidR="00B85436" w:rsidRPr="00945859" w:rsidRDefault="00B85436" w:rsidP="00013173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参加申込</w:t>
            </w:r>
            <w:r w:rsidR="00013173" w:rsidRPr="00945859">
              <w:rPr>
                <w:rFonts w:ascii="BIZ UD明朝 Medium" w:eastAsia="BIZ UD明朝 Medium" w:hAnsi="BIZ UD明朝 Medium" w:hint="eastAsia"/>
              </w:rPr>
              <w:t>者</w:t>
            </w:r>
            <w:r w:rsidRPr="00945859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7936" w:type="dxa"/>
            <w:gridSpan w:val="5"/>
            <w:vAlign w:val="center"/>
          </w:tcPr>
          <w:p w14:paraId="24234ED0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</w:tbl>
    <w:p w14:paraId="74AD1452" w14:textId="4DF5AE69" w:rsidR="00F70682" w:rsidRPr="00945859" w:rsidRDefault="004F6881" w:rsidP="00B30550">
      <w:pPr>
        <w:ind w:rightChars="12" w:right="24"/>
        <w:jc w:val="right"/>
        <w:rPr>
          <w:rFonts w:ascii="BIZ UD明朝 Medium" w:eastAsia="BIZ UD明朝 Medium" w:hAnsi="BIZ UD明朝 Medium"/>
        </w:rPr>
      </w:pPr>
      <w:r w:rsidRPr="00945859">
        <w:rPr>
          <w:rFonts w:ascii="BIZ UD明朝 Medium" w:eastAsia="BIZ UD明朝 Medium" w:hAnsi="BIZ UD明朝 Medium" w:hint="eastAsia"/>
        </w:rPr>
        <w:t>＊注)階級制の競技においては種目欄に階級も記入</w:t>
      </w:r>
    </w:p>
    <w:p w14:paraId="715A8A74" w14:textId="7C4A8B8B" w:rsidR="00B85436" w:rsidRPr="00945859" w:rsidRDefault="00B85436">
      <w:pPr>
        <w:rPr>
          <w:rFonts w:ascii="BIZ UDゴシック" w:eastAsia="BIZ UDゴシック" w:hAnsi="BIZ UDゴシック"/>
          <w:sz w:val="22"/>
        </w:rPr>
      </w:pPr>
      <w:r w:rsidRPr="00945859">
        <w:rPr>
          <w:rFonts w:ascii="BIZ UDゴシック" w:eastAsia="BIZ UDゴシック" w:hAnsi="BIZ UDゴシック" w:hint="eastAsia"/>
          <w:sz w:val="22"/>
        </w:rPr>
        <w:t>２　交代（変更）・棄権の理由</w:t>
      </w:r>
      <w:r w:rsidR="00F37409" w:rsidRPr="00945859">
        <w:rPr>
          <w:rFonts w:ascii="BIZ UDゴシック" w:eastAsia="BIZ UDゴシック" w:hAnsi="BIZ UDゴシック" w:hint="eastAsia"/>
          <w:szCs w:val="21"/>
        </w:rPr>
        <w:t>（該当する番号に〇</w:t>
      </w:r>
      <w:r w:rsidR="00CB5850" w:rsidRPr="00945859">
        <w:rPr>
          <w:rFonts w:ascii="BIZ UDゴシック" w:eastAsia="BIZ UDゴシック" w:hAnsi="BIZ UDゴシック" w:hint="eastAsia"/>
          <w:szCs w:val="21"/>
        </w:rPr>
        <w:t>をつけ、症状や具体的な内容</w:t>
      </w:r>
      <w:r w:rsidR="005D3CCA" w:rsidRPr="00945859">
        <w:rPr>
          <w:rFonts w:ascii="BIZ UDゴシック" w:eastAsia="BIZ UDゴシック" w:hAnsi="BIZ UDゴシック" w:hint="eastAsia"/>
          <w:szCs w:val="21"/>
        </w:rPr>
        <w:t>をチェック</w:t>
      </w:r>
      <w:r w:rsidR="00EE731B">
        <w:rPr>
          <w:rFonts w:ascii="BIZ UDゴシック" w:eastAsia="BIZ UDゴシック" w:hAnsi="BIZ UDゴシック" w:hint="eastAsia"/>
          <w:szCs w:val="21"/>
        </w:rPr>
        <w:t>または</w:t>
      </w:r>
      <w:r w:rsidR="00852A82" w:rsidRPr="00945859">
        <w:rPr>
          <w:rFonts w:ascii="BIZ UDゴシック" w:eastAsia="BIZ UDゴシック" w:hAnsi="BIZ UDゴシック" w:hint="eastAsia"/>
          <w:szCs w:val="21"/>
        </w:rPr>
        <w:t>記述</w:t>
      </w:r>
      <w:r w:rsidR="00F37409" w:rsidRPr="00945859">
        <w:rPr>
          <w:rFonts w:ascii="BIZ UDゴシック" w:eastAsia="BIZ UDゴシック" w:hAnsi="BIZ UDゴシック" w:hint="eastAsia"/>
          <w:szCs w:val="21"/>
        </w:rPr>
        <w:t>）</w:t>
      </w: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0"/>
      </w:tblGrid>
      <w:tr w:rsidR="00193596" w:rsidRPr="005222C6" w14:paraId="42A2B894" w14:textId="77777777" w:rsidTr="00B30550">
        <w:trPr>
          <w:trHeight w:val="1141"/>
        </w:trPr>
        <w:tc>
          <w:tcPr>
            <w:tcW w:w="9810" w:type="dxa"/>
            <w:vAlign w:val="center"/>
          </w:tcPr>
          <w:p w14:paraId="65FF2BA6" w14:textId="7F8CFA59" w:rsidR="005B15AB" w:rsidRPr="00945859" w:rsidRDefault="00513AC3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１．</w:t>
            </w:r>
            <w:r w:rsidR="00256EE7" w:rsidRPr="00945859">
              <w:rPr>
                <w:rFonts w:ascii="BIZ UD明朝 Medium" w:eastAsia="BIZ UD明朝 Medium" w:hAnsi="BIZ UD明朝 Medium" w:hint="eastAsia"/>
              </w:rPr>
              <w:t>体調不良のため</w:t>
            </w:r>
            <w:r w:rsidR="00102C2D" w:rsidRPr="00945859">
              <w:rPr>
                <w:rFonts w:ascii="BIZ UD明朝 Medium" w:eastAsia="BIZ UD明朝 Medium" w:hAnsi="BIZ UD明朝 Medium" w:hint="eastAsia"/>
              </w:rPr>
              <w:t>（</w:t>
            </w:r>
            <w:r w:rsidR="00102C2D" w:rsidRPr="00945859">
              <w:rPr>
                <w:rFonts w:ascii="BIZ UD明朝 Medium" w:eastAsia="BIZ UD明朝 Medium" w:hAnsi="BIZ UD明朝 Medium" w:hint="eastAsia"/>
                <w:u w:val="single"/>
              </w:rPr>
              <w:t xml:space="preserve">症状：　　　　　　　　　　　　　　　　　　　　　　</w:t>
            </w:r>
            <w:r w:rsidR="00102C2D" w:rsidRPr="00945859">
              <w:rPr>
                <w:rFonts w:ascii="BIZ UD明朝 Medium" w:eastAsia="BIZ UD明朝 Medium" w:hAnsi="BIZ UD明朝 Medium" w:hint="eastAsia"/>
              </w:rPr>
              <w:t>）</w:t>
            </w:r>
          </w:p>
          <w:p w14:paraId="4779E289" w14:textId="33F0E8A7" w:rsidR="00102C2D" w:rsidRPr="00945859" w:rsidRDefault="005E30C0" w:rsidP="005E30C0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２．</w:t>
            </w:r>
            <w:r w:rsidR="00550A6A" w:rsidRPr="00945859">
              <w:rPr>
                <w:rFonts w:ascii="BIZ UD明朝 Medium" w:eastAsia="BIZ UD明朝 Medium" w:hAnsi="BIZ UD明朝 Medium" w:hint="eastAsia"/>
              </w:rPr>
              <w:t>怪我のため</w:t>
            </w:r>
          </w:p>
          <w:p w14:paraId="397E7030" w14:textId="2230B72D" w:rsidR="002F7033" w:rsidRPr="00945859" w:rsidRDefault="00F7413C" w:rsidP="005E30C0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３</w:t>
            </w:r>
            <w:r w:rsidR="002F7033" w:rsidRPr="00945859">
              <w:rPr>
                <w:rFonts w:ascii="BIZ UD明朝 Medium" w:eastAsia="BIZ UD明朝 Medium" w:hAnsi="BIZ UD明朝 Medium" w:hint="eastAsia"/>
              </w:rPr>
              <w:t>．その他（</w:t>
            </w:r>
            <w:r w:rsidR="005222C6">
              <w:rPr>
                <w:rFonts w:ascii="BIZ UD明朝 Medium" w:eastAsia="BIZ UD明朝 Medium" w:hAnsi="BIZ UD明朝 Medium" w:hint="eastAsia"/>
              </w:rPr>
              <w:t>具体的内容：</w:t>
            </w:r>
            <w:r w:rsidR="002F7033" w:rsidRPr="00945859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　　</w:t>
            </w:r>
            <w:r w:rsidR="00F86355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A62B1A" w:rsidRPr="00945859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2F7033" w:rsidRPr="00945859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　</w:t>
            </w:r>
            <w:r w:rsidR="002F7033" w:rsidRPr="00945859">
              <w:rPr>
                <w:rFonts w:ascii="BIZ UD明朝 Medium" w:eastAsia="BIZ UD明朝 Medium" w:hAnsi="BIZ UD明朝 Medium" w:hint="eastAsia"/>
              </w:rPr>
              <w:t>）</w:t>
            </w:r>
          </w:p>
        </w:tc>
      </w:tr>
    </w:tbl>
    <w:p w14:paraId="6864B46F" w14:textId="77777777" w:rsidR="00F70682" w:rsidRPr="00945859" w:rsidRDefault="00F70682">
      <w:pPr>
        <w:rPr>
          <w:rFonts w:ascii="BIZ UD明朝 Medium" w:eastAsia="BIZ UD明朝 Medium" w:hAnsi="BIZ UD明朝 Medium"/>
          <w:sz w:val="22"/>
        </w:rPr>
      </w:pPr>
    </w:p>
    <w:p w14:paraId="778FE91E" w14:textId="5EAE8658" w:rsidR="00B85436" w:rsidRPr="00945859" w:rsidRDefault="00B85436">
      <w:pPr>
        <w:rPr>
          <w:rFonts w:ascii="BIZ UDゴシック" w:eastAsia="BIZ UDゴシック" w:hAnsi="BIZ UDゴシック"/>
          <w:sz w:val="22"/>
        </w:rPr>
      </w:pPr>
      <w:r w:rsidRPr="00945859">
        <w:rPr>
          <w:rFonts w:ascii="BIZ UDゴシック" w:eastAsia="BIZ UDゴシック" w:hAnsi="BIZ UDゴシック" w:hint="eastAsia"/>
          <w:sz w:val="22"/>
        </w:rPr>
        <w:t>３　交代（変更）</w:t>
      </w:r>
      <w:r w:rsidR="00013173" w:rsidRPr="00945859">
        <w:rPr>
          <w:rFonts w:ascii="BIZ UDゴシック" w:eastAsia="BIZ UDゴシック" w:hAnsi="BIZ UDゴシック" w:hint="eastAsia"/>
          <w:sz w:val="22"/>
        </w:rPr>
        <w:t>者</w:t>
      </w:r>
      <w:r w:rsidRPr="00945859">
        <w:rPr>
          <w:rFonts w:ascii="BIZ UDゴシック" w:eastAsia="BIZ UDゴシック" w:hAnsi="BIZ UDゴシック" w:hint="eastAsia"/>
          <w:sz w:val="22"/>
        </w:rPr>
        <w:t xml:space="preserve">　</w:t>
      </w:r>
      <w:r w:rsidRPr="00945859">
        <w:rPr>
          <w:rFonts w:ascii="BIZ UDゴシック" w:eastAsia="BIZ UDゴシック" w:hAnsi="BIZ UDゴシック" w:hint="eastAsia"/>
          <w:bCs/>
          <w:sz w:val="22"/>
          <w:shd w:val="pct15" w:color="auto" w:fill="FFFFFF"/>
        </w:rPr>
        <w:t>※棄権の場合は記入不要</w:t>
      </w:r>
    </w:p>
    <w:tbl>
      <w:tblPr>
        <w:tblW w:w="97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64"/>
        <w:gridCol w:w="805"/>
        <w:gridCol w:w="206"/>
        <w:gridCol w:w="839"/>
        <w:gridCol w:w="1143"/>
        <w:gridCol w:w="709"/>
        <w:gridCol w:w="991"/>
        <w:gridCol w:w="857"/>
        <w:gridCol w:w="747"/>
        <w:gridCol w:w="102"/>
        <w:gridCol w:w="1527"/>
      </w:tblGrid>
      <w:tr w:rsidR="00193596" w:rsidRPr="00945859" w14:paraId="7A254CD1" w14:textId="77777777" w:rsidTr="0067161C">
        <w:trPr>
          <w:cantSplit/>
        </w:trPr>
        <w:tc>
          <w:tcPr>
            <w:tcW w:w="1587" w:type="dxa"/>
            <w:tcBorders>
              <w:bottom w:val="dashed" w:sz="2" w:space="0" w:color="auto"/>
            </w:tcBorders>
            <w:vAlign w:val="center"/>
          </w:tcPr>
          <w:p w14:paraId="66EF1E8E" w14:textId="77777777" w:rsidR="00B85436" w:rsidRPr="00945859" w:rsidRDefault="00B85436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フリガナ</w:t>
            </w:r>
          </w:p>
        </w:tc>
        <w:tc>
          <w:tcPr>
            <w:tcW w:w="3257" w:type="dxa"/>
            <w:gridSpan w:val="5"/>
            <w:tcBorders>
              <w:bottom w:val="dashed" w:sz="2" w:space="0" w:color="auto"/>
            </w:tcBorders>
          </w:tcPr>
          <w:p w14:paraId="7E7414C2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0" w:type="dxa"/>
            <w:gridSpan w:val="2"/>
            <w:vMerge w:val="restart"/>
            <w:vAlign w:val="center"/>
          </w:tcPr>
          <w:p w14:paraId="464D5B40" w14:textId="77777777" w:rsidR="00B85436" w:rsidRPr="00945859" w:rsidRDefault="00B85436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生年月日</w:t>
            </w:r>
          </w:p>
        </w:tc>
        <w:tc>
          <w:tcPr>
            <w:tcW w:w="3233" w:type="dxa"/>
            <w:gridSpan w:val="4"/>
            <w:vMerge w:val="restart"/>
          </w:tcPr>
          <w:p w14:paraId="6BA06D9F" w14:textId="77777777" w:rsidR="0067161C" w:rsidRPr="00945859" w:rsidRDefault="0067161C" w:rsidP="0067161C">
            <w:pPr>
              <w:spacing w:line="0" w:lineRule="atLeast"/>
              <w:rPr>
                <w:rFonts w:ascii="BIZ UD明朝 Medium" w:eastAsia="BIZ UD明朝 Medium" w:hAnsi="BIZ UD明朝 Medium"/>
                <w:sz w:val="16"/>
              </w:rPr>
            </w:pPr>
            <w:r w:rsidRPr="00945859">
              <w:rPr>
                <w:rFonts w:ascii="BIZ UD明朝 Medium" w:eastAsia="BIZ UD明朝 Medium" w:hAnsi="BIZ UD明朝 Medium" w:hint="eastAsia"/>
                <w:sz w:val="16"/>
              </w:rPr>
              <w:t>（西暦）</w:t>
            </w:r>
          </w:p>
          <w:p w14:paraId="2E81E909" w14:textId="77777777" w:rsidR="0067161C" w:rsidRPr="00945859" w:rsidRDefault="0067161C" w:rsidP="0067161C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  <w:p w14:paraId="20B27AFF" w14:textId="56C9DFEB" w:rsidR="00B85436" w:rsidRPr="00945859" w:rsidRDefault="00B85436" w:rsidP="0067161C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 xml:space="preserve">   　</w:t>
            </w:r>
            <w:r w:rsidR="0067161C" w:rsidRPr="0094585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945859">
              <w:rPr>
                <w:rFonts w:ascii="BIZ UD明朝 Medium" w:eastAsia="BIZ UD明朝 Medium" w:hAnsi="BIZ UD明朝 Medium" w:hint="eastAsia"/>
              </w:rPr>
              <w:t>年</w:t>
            </w:r>
            <w:r w:rsidR="0067161C" w:rsidRPr="00945859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945859">
              <w:rPr>
                <w:rFonts w:ascii="BIZ UD明朝 Medium" w:eastAsia="BIZ UD明朝 Medium" w:hAnsi="BIZ UD明朝 Medium" w:hint="eastAsia"/>
              </w:rPr>
              <w:t xml:space="preserve">　月　</w:t>
            </w:r>
            <w:r w:rsidR="0067161C" w:rsidRPr="00945859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945859">
              <w:rPr>
                <w:rFonts w:ascii="BIZ UD明朝 Medium" w:eastAsia="BIZ UD明朝 Medium" w:hAnsi="BIZ UD明朝 Medium" w:hint="eastAsia"/>
              </w:rPr>
              <w:t>日生（　　歳）</w:t>
            </w:r>
          </w:p>
        </w:tc>
      </w:tr>
      <w:tr w:rsidR="00193596" w:rsidRPr="00945859" w14:paraId="17108032" w14:textId="77777777" w:rsidTr="002A3720">
        <w:trPr>
          <w:cantSplit/>
          <w:trHeight w:val="454"/>
        </w:trPr>
        <w:tc>
          <w:tcPr>
            <w:tcW w:w="1587" w:type="dxa"/>
            <w:tcBorders>
              <w:top w:val="dashed" w:sz="2" w:space="0" w:color="auto"/>
              <w:bottom w:val="single" w:sz="4" w:space="0" w:color="auto"/>
            </w:tcBorders>
            <w:vAlign w:val="center"/>
          </w:tcPr>
          <w:p w14:paraId="0400F95F" w14:textId="77777777" w:rsidR="00B85436" w:rsidRPr="00945859" w:rsidRDefault="00B85436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氏　　名</w:t>
            </w:r>
          </w:p>
        </w:tc>
        <w:tc>
          <w:tcPr>
            <w:tcW w:w="3257" w:type="dxa"/>
            <w:gridSpan w:val="5"/>
            <w:tcBorders>
              <w:top w:val="dashed" w:sz="2" w:space="0" w:color="auto"/>
              <w:bottom w:val="single" w:sz="4" w:space="0" w:color="auto"/>
            </w:tcBorders>
            <w:vAlign w:val="center"/>
          </w:tcPr>
          <w:p w14:paraId="346B6656" w14:textId="77777777" w:rsidR="00B85436" w:rsidRPr="00945859" w:rsidRDefault="00B85436" w:rsidP="00436F8F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0" w:type="dxa"/>
            <w:gridSpan w:val="2"/>
            <w:vMerge/>
          </w:tcPr>
          <w:p w14:paraId="1741CD42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33" w:type="dxa"/>
            <w:gridSpan w:val="4"/>
            <w:vMerge/>
          </w:tcPr>
          <w:p w14:paraId="526C128D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1B7B4C" w:rsidRPr="00945859" w14:paraId="525C80BF" w14:textId="77777777" w:rsidTr="002A3720">
        <w:trPr>
          <w:cantSplit/>
          <w:trHeight w:val="454"/>
        </w:trPr>
        <w:tc>
          <w:tcPr>
            <w:tcW w:w="1587" w:type="dxa"/>
            <w:tcBorders>
              <w:top w:val="dashed" w:sz="2" w:space="0" w:color="auto"/>
              <w:bottom w:val="single" w:sz="4" w:space="0" w:color="auto"/>
            </w:tcBorders>
            <w:vAlign w:val="center"/>
          </w:tcPr>
          <w:p w14:paraId="3092DBA3" w14:textId="77777777" w:rsidR="00B30550" w:rsidRDefault="001B7B4C" w:rsidP="00B30550">
            <w:pPr>
              <w:spacing w:line="0" w:lineRule="atLeast"/>
              <w:ind w:rightChars="12" w:right="24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連絡先</w:t>
            </w:r>
          </w:p>
          <w:p w14:paraId="36358D94" w14:textId="680F5DEA" w:rsidR="001B7B4C" w:rsidRPr="00945859" w:rsidRDefault="001B7B4C" w:rsidP="00B30550">
            <w:pPr>
              <w:spacing w:line="0" w:lineRule="atLeast"/>
              <w:ind w:rightChars="12" w:right="24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（TEL）※１</w:t>
            </w:r>
          </w:p>
        </w:tc>
        <w:tc>
          <w:tcPr>
            <w:tcW w:w="3257" w:type="dxa"/>
            <w:gridSpan w:val="5"/>
            <w:tcBorders>
              <w:top w:val="dashed" w:sz="2" w:space="0" w:color="auto"/>
              <w:bottom w:val="single" w:sz="4" w:space="0" w:color="auto"/>
            </w:tcBorders>
            <w:vAlign w:val="center"/>
          </w:tcPr>
          <w:p w14:paraId="3F853E6F" w14:textId="77777777" w:rsidR="001B7B4C" w:rsidRPr="00945859" w:rsidRDefault="001B7B4C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503AD5AA" w14:textId="77777777" w:rsidR="001B7B4C" w:rsidRPr="00945859" w:rsidRDefault="001B7B4C" w:rsidP="001B7B4C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連絡先</w:t>
            </w:r>
          </w:p>
          <w:p w14:paraId="75B8EFBA" w14:textId="64BDDB1F" w:rsidR="001B7B4C" w:rsidRPr="00945859" w:rsidRDefault="001B7B4C" w:rsidP="001B7B4C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（メ―ル）※１</w:t>
            </w:r>
          </w:p>
        </w:tc>
        <w:tc>
          <w:tcPr>
            <w:tcW w:w="3233" w:type="dxa"/>
            <w:gridSpan w:val="4"/>
            <w:vAlign w:val="center"/>
          </w:tcPr>
          <w:p w14:paraId="52D1B6BE" w14:textId="77777777" w:rsidR="001B7B4C" w:rsidRPr="00945859" w:rsidRDefault="001B7B4C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193596" w:rsidRPr="00945859" w14:paraId="7847E7E5" w14:textId="77777777" w:rsidTr="002A3720">
        <w:trPr>
          <w:cantSplit/>
          <w:trHeight w:val="454"/>
        </w:trPr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6F12B0E3" w14:textId="1B32F676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  <w:kern w:val="0"/>
              </w:rPr>
              <w:t>所属区分※</w:t>
            </w:r>
            <w:r w:rsidR="001B7B4C" w:rsidRPr="00945859">
              <w:rPr>
                <w:rFonts w:ascii="BIZ UD明朝 Medium" w:eastAsia="BIZ UD明朝 Medium" w:hAnsi="BIZ UD明朝 Medium" w:hint="eastAsia"/>
                <w:kern w:val="0"/>
              </w:rPr>
              <w:t>２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</w:tcBorders>
            <w:vAlign w:val="center"/>
          </w:tcPr>
          <w:p w14:paraId="3B18F38B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188" w:type="dxa"/>
            <w:gridSpan w:val="3"/>
            <w:vAlign w:val="center"/>
          </w:tcPr>
          <w:p w14:paraId="4743F7BC" w14:textId="0D25C5E4" w:rsidR="00B85436" w:rsidRPr="00945859" w:rsidRDefault="00B85436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所属の所在地※</w:t>
            </w:r>
            <w:r w:rsidR="001B7B4C" w:rsidRPr="00945859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4933" w:type="dxa"/>
            <w:gridSpan w:val="6"/>
            <w:vAlign w:val="center"/>
          </w:tcPr>
          <w:p w14:paraId="1583B1C7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193596" w:rsidRPr="00945859" w14:paraId="62AD9AB3" w14:textId="77777777" w:rsidTr="002A3720">
        <w:trPr>
          <w:cantSplit/>
          <w:trHeight w:val="417"/>
        </w:trPr>
        <w:tc>
          <w:tcPr>
            <w:tcW w:w="2656" w:type="dxa"/>
            <w:gridSpan w:val="3"/>
            <w:tcBorders>
              <w:top w:val="single" w:sz="4" w:space="0" w:color="auto"/>
            </w:tcBorders>
            <w:vAlign w:val="center"/>
          </w:tcPr>
          <w:p w14:paraId="79983CC4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プログラム掲載用所属</w:t>
            </w:r>
          </w:p>
        </w:tc>
        <w:tc>
          <w:tcPr>
            <w:tcW w:w="7121" w:type="dxa"/>
            <w:gridSpan w:val="9"/>
            <w:vAlign w:val="center"/>
          </w:tcPr>
          <w:p w14:paraId="60601FB7" w14:textId="77777777" w:rsidR="00B85436" w:rsidRPr="00945859" w:rsidRDefault="00B85436" w:rsidP="00861AD1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193596" w:rsidRPr="00945859" w14:paraId="3FAE6D19" w14:textId="77777777" w:rsidTr="002A3720">
        <w:trPr>
          <w:cantSplit/>
          <w:trHeight w:val="510"/>
        </w:trPr>
        <w:tc>
          <w:tcPr>
            <w:tcW w:w="1851" w:type="dxa"/>
            <w:gridSpan w:val="2"/>
            <w:tcBorders>
              <w:top w:val="single" w:sz="4" w:space="0" w:color="auto"/>
            </w:tcBorders>
            <w:vAlign w:val="center"/>
          </w:tcPr>
          <w:p w14:paraId="2182F86A" w14:textId="77777777" w:rsidR="008A05F8" w:rsidRPr="00945859" w:rsidRDefault="008A05F8" w:rsidP="002A3720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spacing w:val="2"/>
                <w:w w:val="94"/>
                <w:kern w:val="0"/>
              </w:rPr>
            </w:pPr>
            <w:r w:rsidRPr="00945859">
              <w:rPr>
                <w:rFonts w:ascii="BIZ UD明朝 Medium" w:eastAsia="BIZ UD明朝 Medium" w:hAnsi="BIZ UD明朝 Medium" w:hint="eastAsia"/>
                <w:color w:val="000000" w:themeColor="text1"/>
                <w:spacing w:val="111"/>
                <w:w w:val="94"/>
                <w:kern w:val="0"/>
                <w:fitText w:val="1421" w:id="-885388800"/>
              </w:rPr>
              <w:t>特別大</w:t>
            </w:r>
            <w:r w:rsidRPr="00945859">
              <w:rPr>
                <w:rFonts w:ascii="BIZ UD明朝 Medium" w:eastAsia="BIZ UD明朝 Medium" w:hAnsi="BIZ UD明朝 Medium" w:hint="eastAsia"/>
                <w:color w:val="000000" w:themeColor="text1"/>
                <w:spacing w:val="2"/>
                <w:w w:val="94"/>
                <w:kern w:val="0"/>
                <w:fitText w:val="1421" w:id="-885388800"/>
              </w:rPr>
              <w:t>会</w:t>
            </w:r>
          </w:p>
          <w:p w14:paraId="6C74DEE3" w14:textId="63E34961" w:rsidR="00B85436" w:rsidRPr="00945859" w:rsidRDefault="00B85436" w:rsidP="002A3720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945859">
              <w:rPr>
                <w:rFonts w:ascii="BIZ UD明朝 Medium" w:eastAsia="BIZ UD明朝 Medium" w:hAnsi="BIZ UD明朝 Medium" w:hint="eastAsia"/>
                <w:color w:val="000000" w:themeColor="text1"/>
                <w:kern w:val="0"/>
              </w:rPr>
              <w:t>参加都道府県名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</w:tcBorders>
            <w:vAlign w:val="center"/>
          </w:tcPr>
          <w:p w14:paraId="07449641" w14:textId="1E6BBDDA" w:rsidR="00B85436" w:rsidRPr="00945859" w:rsidRDefault="00B85436" w:rsidP="00BD4D32">
            <w:pPr>
              <w:spacing w:line="240" w:lineRule="exact"/>
              <w:rPr>
                <w:rFonts w:ascii="BIZ UD明朝 Medium" w:eastAsia="BIZ UD明朝 Medium" w:hAnsi="BIZ UD明朝 Medium"/>
                <w:color w:val="000000" w:themeColor="text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08A20B3C" w14:textId="7FA1983F" w:rsidR="008A05F8" w:rsidRPr="00945859" w:rsidRDefault="008A05F8" w:rsidP="008A05F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  <w:kern w:val="0"/>
              </w:rPr>
            </w:pPr>
            <w:r w:rsidRPr="00945859">
              <w:rPr>
                <w:rFonts w:ascii="BIZ UD明朝 Medium" w:eastAsia="BIZ UD明朝 Medium" w:hAnsi="BIZ UD明朝 Medium" w:hint="eastAsia"/>
                <w:color w:val="000000" w:themeColor="text1"/>
                <w:spacing w:val="35"/>
                <w:kern w:val="0"/>
                <w:fitText w:val="1414" w:id="-1404856832"/>
              </w:rPr>
              <w:t>第78回大</w:t>
            </w:r>
            <w:r w:rsidRPr="00945859">
              <w:rPr>
                <w:rFonts w:ascii="BIZ UD明朝 Medium" w:eastAsia="BIZ UD明朝 Medium" w:hAnsi="BIZ UD明朝 Medium" w:hint="eastAsia"/>
                <w:color w:val="000000" w:themeColor="text1"/>
                <w:kern w:val="0"/>
                <w:fitText w:val="1414" w:id="-1404856832"/>
              </w:rPr>
              <w:t>会</w:t>
            </w:r>
          </w:p>
          <w:p w14:paraId="08C03517" w14:textId="0F8393B3" w:rsidR="00B85436" w:rsidRPr="00945859" w:rsidRDefault="00B85436" w:rsidP="008A05F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945859">
              <w:rPr>
                <w:rFonts w:ascii="BIZ UD明朝 Medium" w:eastAsia="BIZ UD明朝 Medium" w:hAnsi="BIZ UD明朝 Medium" w:hint="eastAsia"/>
                <w:color w:val="000000" w:themeColor="text1"/>
                <w:kern w:val="0"/>
              </w:rPr>
              <w:t>参加都道府県名</w:t>
            </w:r>
          </w:p>
        </w:tc>
        <w:tc>
          <w:tcPr>
            <w:tcW w:w="1848" w:type="dxa"/>
            <w:gridSpan w:val="2"/>
            <w:vAlign w:val="center"/>
          </w:tcPr>
          <w:p w14:paraId="50C1755E" w14:textId="265F1CF4" w:rsidR="009639DD" w:rsidRPr="00945859" w:rsidRDefault="009639DD">
            <w:pPr>
              <w:spacing w:line="0" w:lineRule="atLeast"/>
              <w:rPr>
                <w:rFonts w:ascii="BIZ UD明朝 Medium" w:eastAsia="BIZ UD明朝 Medium" w:hAnsi="BIZ UD明朝 Medium"/>
                <w:color w:val="FF0000"/>
              </w:rPr>
            </w:pPr>
          </w:p>
        </w:tc>
        <w:tc>
          <w:tcPr>
            <w:tcW w:w="849" w:type="dxa"/>
            <w:gridSpan w:val="2"/>
            <w:vAlign w:val="center"/>
          </w:tcPr>
          <w:p w14:paraId="4D1DE49E" w14:textId="77777777" w:rsidR="000C63FD" w:rsidRPr="00945859" w:rsidRDefault="00B85436" w:rsidP="002A3720">
            <w:pPr>
              <w:widowControl/>
              <w:spacing w:line="240" w:lineRule="exact"/>
              <w:ind w:leftChars="-50" w:left="-101" w:rightChars="-50" w:right="-101"/>
              <w:jc w:val="right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例外適用</w:t>
            </w:r>
          </w:p>
          <w:p w14:paraId="28C071F7" w14:textId="18BAB0D0" w:rsidR="00B85436" w:rsidRPr="00945859" w:rsidRDefault="00B85436" w:rsidP="002A3720">
            <w:pPr>
              <w:widowControl/>
              <w:spacing w:line="240" w:lineRule="exact"/>
              <w:ind w:rightChars="-50" w:right="-101"/>
              <w:jc w:val="right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※</w:t>
            </w:r>
            <w:r w:rsidR="001B7B4C" w:rsidRPr="00945859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527" w:type="dxa"/>
            <w:vAlign w:val="center"/>
          </w:tcPr>
          <w:p w14:paraId="79E0C9E6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193596" w:rsidRPr="00945859" w14:paraId="7EB054CA" w14:textId="77777777" w:rsidTr="002A3720">
        <w:trPr>
          <w:cantSplit/>
          <w:trHeight w:val="510"/>
        </w:trPr>
        <w:tc>
          <w:tcPr>
            <w:tcW w:w="1851" w:type="dxa"/>
            <w:gridSpan w:val="2"/>
            <w:tcBorders>
              <w:top w:val="single" w:sz="4" w:space="0" w:color="auto"/>
            </w:tcBorders>
            <w:vAlign w:val="center"/>
          </w:tcPr>
          <w:p w14:paraId="219C2B54" w14:textId="77777777" w:rsidR="00B85436" w:rsidRPr="00945859" w:rsidRDefault="00B85436" w:rsidP="00BD4D32">
            <w:pPr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中央競技団体</w:t>
            </w:r>
          </w:p>
          <w:p w14:paraId="7F3707C9" w14:textId="77777777" w:rsidR="00B85436" w:rsidRPr="00945859" w:rsidRDefault="00B85436" w:rsidP="00BD4D32">
            <w:pPr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  <w:spacing w:val="27"/>
                <w:kern w:val="0"/>
                <w:fitText w:val="1212" w:id="-1404856575"/>
              </w:rPr>
              <w:t>登録の有</w:t>
            </w:r>
            <w:r w:rsidRPr="00945859">
              <w:rPr>
                <w:rFonts w:ascii="BIZ UD明朝 Medium" w:eastAsia="BIZ UD明朝 Medium" w:hAnsi="BIZ UD明朝 Medium" w:hint="eastAsia"/>
                <w:spacing w:val="-2"/>
                <w:kern w:val="0"/>
                <w:fitText w:val="1212" w:id="-1404856575"/>
              </w:rPr>
              <w:t>無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</w:tcBorders>
            <w:vAlign w:val="center"/>
          </w:tcPr>
          <w:p w14:paraId="7D3294CA" w14:textId="77777777" w:rsidR="00B85436" w:rsidRPr="00945859" w:rsidRDefault="00B85436" w:rsidP="00BD4D32">
            <w:pPr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有　・　無</w:t>
            </w:r>
          </w:p>
        </w:tc>
        <w:tc>
          <w:tcPr>
            <w:tcW w:w="1852" w:type="dxa"/>
            <w:gridSpan w:val="2"/>
            <w:vAlign w:val="center"/>
          </w:tcPr>
          <w:p w14:paraId="18830372" w14:textId="77777777" w:rsidR="00B85436" w:rsidRPr="00945859" w:rsidRDefault="00B85436" w:rsidP="00BD4D32">
            <w:pPr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有の場合</w:t>
            </w:r>
          </w:p>
          <w:p w14:paraId="7527DBD7" w14:textId="77777777" w:rsidR="00B85436" w:rsidRPr="00945859" w:rsidRDefault="00B85436" w:rsidP="00BD4D32">
            <w:pPr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  <w:spacing w:val="52"/>
                <w:kern w:val="0"/>
                <w:fitText w:val="808" w:id="-1404856574"/>
              </w:rPr>
              <w:t>番号</w:t>
            </w:r>
            <w:r w:rsidRPr="00945859">
              <w:rPr>
                <w:rFonts w:ascii="BIZ UD明朝 Medium" w:eastAsia="BIZ UD明朝 Medium" w:hAnsi="BIZ UD明朝 Medium" w:hint="eastAsia"/>
                <w:kern w:val="0"/>
                <w:fitText w:val="808" w:id="-1404856574"/>
              </w:rPr>
              <w:t>等</w:t>
            </w:r>
          </w:p>
        </w:tc>
        <w:tc>
          <w:tcPr>
            <w:tcW w:w="4224" w:type="dxa"/>
            <w:gridSpan w:val="5"/>
            <w:vAlign w:val="center"/>
          </w:tcPr>
          <w:p w14:paraId="1529C67D" w14:textId="77777777" w:rsidR="00B85436" w:rsidRPr="00945859" w:rsidRDefault="00B85436" w:rsidP="00861AD1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193596" w:rsidRPr="00945859" w14:paraId="6A4170F3" w14:textId="77777777" w:rsidTr="002A3720">
        <w:trPr>
          <w:cantSplit/>
          <w:trHeight w:val="510"/>
        </w:trPr>
        <w:tc>
          <w:tcPr>
            <w:tcW w:w="286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1D01A" w14:textId="77777777" w:rsidR="00B85436" w:rsidRPr="00945859" w:rsidRDefault="00B85436" w:rsidP="0048665B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945859">
              <w:rPr>
                <w:rFonts w:ascii="BIZ UD明朝 Medium" w:eastAsia="BIZ UD明朝 Medium" w:hAnsi="BIZ UD明朝 Medium" w:hint="eastAsia"/>
                <w:spacing w:val="45"/>
                <w:kern w:val="0"/>
                <w:fitText w:val="2240" w:id="-1254359036"/>
              </w:rPr>
              <w:t>その他の必要事</w:t>
            </w:r>
            <w:r w:rsidRPr="00945859">
              <w:rPr>
                <w:rFonts w:ascii="BIZ UD明朝 Medium" w:eastAsia="BIZ UD明朝 Medium" w:hAnsi="BIZ UD明朝 Medium" w:hint="eastAsia"/>
                <w:spacing w:val="5"/>
                <w:kern w:val="0"/>
                <w:fitText w:val="2240" w:id="-1254359036"/>
              </w:rPr>
              <w:t>項</w:t>
            </w:r>
          </w:p>
          <w:p w14:paraId="39896610" w14:textId="74AA17D3" w:rsidR="00B85436" w:rsidRPr="00945859" w:rsidRDefault="00B85436" w:rsidP="002A3720">
            <w:pPr>
              <w:spacing w:line="0" w:lineRule="atLeast"/>
              <w:ind w:leftChars="-100" w:left="-202" w:rightChars="-100" w:right="-202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  <w:kern w:val="0"/>
              </w:rPr>
              <w:t>（身長、体重、記録</w:t>
            </w:r>
            <w:r w:rsidR="0048665B" w:rsidRPr="00945859">
              <w:rPr>
                <w:rFonts w:ascii="BIZ UD明朝 Medium" w:eastAsia="BIZ UD明朝 Medium" w:hAnsi="BIZ UD明朝 Medium" w:hint="eastAsia"/>
                <w:kern w:val="0"/>
              </w:rPr>
              <w:t>、段位</w:t>
            </w:r>
            <w:r w:rsidRPr="00945859">
              <w:rPr>
                <w:rFonts w:ascii="BIZ UD明朝 Medium" w:eastAsia="BIZ UD明朝 Medium" w:hAnsi="BIZ UD明朝 Medium" w:hint="eastAsia"/>
                <w:kern w:val="0"/>
              </w:rPr>
              <w:t>等）</w:t>
            </w:r>
          </w:p>
        </w:tc>
        <w:tc>
          <w:tcPr>
            <w:tcW w:w="691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D4DE0" w14:textId="77777777" w:rsidR="00B85436" w:rsidRPr="00945859" w:rsidRDefault="00B85436">
            <w:pPr>
              <w:spacing w:line="0" w:lineRule="atLeast"/>
              <w:rPr>
                <w:rFonts w:ascii="BIZ UD明朝 Medium" w:eastAsia="BIZ UD明朝 Medium" w:hAnsi="BIZ UD明朝 Medium"/>
              </w:rPr>
            </w:pPr>
          </w:p>
        </w:tc>
      </w:tr>
      <w:tr w:rsidR="000C63FD" w:rsidRPr="00945859" w14:paraId="07B11A9D" w14:textId="77777777" w:rsidTr="002A3720">
        <w:trPr>
          <w:cantSplit/>
          <w:trHeight w:val="510"/>
        </w:trPr>
        <w:tc>
          <w:tcPr>
            <w:tcW w:w="2862" w:type="dxa"/>
            <w:gridSpan w:val="4"/>
            <w:tcBorders>
              <w:top w:val="single" w:sz="4" w:space="0" w:color="auto"/>
            </w:tcBorders>
            <w:vAlign w:val="center"/>
          </w:tcPr>
          <w:p w14:paraId="02C34A05" w14:textId="77777777" w:rsidR="000C63FD" w:rsidRPr="00945859" w:rsidRDefault="000C63FD" w:rsidP="002A3720">
            <w:pPr>
              <w:spacing w:line="0" w:lineRule="atLeast"/>
              <w:ind w:rightChars="-50" w:right="-101"/>
              <w:jc w:val="left"/>
              <w:rPr>
                <w:rFonts w:ascii="BIZ UD明朝 Medium" w:eastAsia="BIZ UD明朝 Medium" w:hAnsi="BIZ UD明朝 Medium"/>
                <w:kern w:val="0"/>
              </w:rPr>
            </w:pPr>
            <w:r w:rsidRPr="00945859">
              <w:rPr>
                <w:rFonts w:ascii="BIZ UD明朝 Medium" w:eastAsia="BIZ UD明朝 Medium" w:hAnsi="BIZ UD明朝 Medium"/>
                <w:kern w:val="0"/>
              </w:rPr>
              <w:t>JSPO</w:t>
            </w:r>
            <w:r w:rsidRPr="00945859">
              <w:rPr>
                <w:rFonts w:ascii="BIZ UD明朝 Medium" w:eastAsia="BIZ UD明朝 Medium" w:hAnsi="BIZ UD明朝 Medium" w:hint="eastAsia"/>
                <w:kern w:val="0"/>
              </w:rPr>
              <w:t>公認スポーツ指導者資格</w:t>
            </w:r>
          </w:p>
          <w:p w14:paraId="2A2DD270" w14:textId="56F61EA2" w:rsidR="000C63FD" w:rsidRPr="00945859" w:rsidRDefault="00012746" w:rsidP="002A3720">
            <w:pPr>
              <w:spacing w:line="0" w:lineRule="atLeast"/>
              <w:ind w:rightChars="-50" w:right="-101"/>
              <w:jc w:val="left"/>
              <w:rPr>
                <w:rFonts w:ascii="BIZ UD明朝 Medium" w:eastAsia="BIZ UD明朝 Medium" w:hAnsi="BIZ UD明朝 Medium"/>
                <w:kern w:val="0"/>
              </w:rPr>
            </w:pPr>
            <w:r w:rsidRPr="00945859">
              <w:rPr>
                <w:rFonts w:ascii="BIZ UD明朝 Medium" w:eastAsia="BIZ UD明朝 Medium" w:hAnsi="BIZ UD明朝 Medium" w:hint="eastAsia"/>
                <w:kern w:val="0"/>
              </w:rPr>
              <w:t>※</w:t>
            </w:r>
            <w:r w:rsidR="000C63FD" w:rsidRPr="00945859">
              <w:rPr>
                <w:rFonts w:ascii="BIZ UD明朝 Medium" w:eastAsia="BIZ UD明朝 Medium" w:hAnsi="BIZ UD明朝 Medium" w:hint="eastAsia"/>
                <w:kern w:val="0"/>
              </w:rPr>
              <w:t>監督交代の場合記入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</w:tcBorders>
            <w:vAlign w:val="center"/>
          </w:tcPr>
          <w:p w14:paraId="6A236BA7" w14:textId="77777777" w:rsidR="000C63FD" w:rsidRPr="00945859" w:rsidRDefault="000C63F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B30550">
              <w:rPr>
                <w:rFonts w:ascii="BIZ UD明朝 Medium" w:eastAsia="BIZ UD明朝 Medium" w:hAnsi="BIZ UD明朝 Medium" w:hint="eastAsia"/>
                <w:spacing w:val="52"/>
                <w:kern w:val="0"/>
                <w:fitText w:val="808" w:id="-1404856573"/>
              </w:rPr>
              <w:t>資格</w:t>
            </w:r>
            <w:r w:rsidRPr="00B30550">
              <w:rPr>
                <w:rFonts w:ascii="BIZ UD明朝 Medium" w:eastAsia="BIZ UD明朝 Medium" w:hAnsi="BIZ UD明朝 Medium" w:hint="eastAsia"/>
                <w:kern w:val="0"/>
                <w:fitText w:val="808" w:id="-1404856573"/>
              </w:rPr>
              <w:t>名</w:t>
            </w:r>
          </w:p>
          <w:p w14:paraId="0925EFD7" w14:textId="203FA6DB" w:rsidR="000C63FD" w:rsidRPr="00945859" w:rsidRDefault="000C63FD">
            <w:pPr>
              <w:spacing w:line="0" w:lineRule="atLeast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登録番号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14:paraId="641A6846" w14:textId="77777777" w:rsidR="000C63FD" w:rsidRPr="00945859" w:rsidRDefault="000C63FD" w:rsidP="000C63FD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有効</w:t>
            </w:r>
          </w:p>
          <w:p w14:paraId="0F6ECB2C" w14:textId="60D19A54" w:rsidR="000C63FD" w:rsidRPr="00945859" w:rsidRDefault="000C63FD" w:rsidP="000C63FD">
            <w:pPr>
              <w:spacing w:line="0" w:lineRule="atLeast"/>
              <w:jc w:val="center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期限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</w:tcBorders>
            <w:vAlign w:val="center"/>
          </w:tcPr>
          <w:p w14:paraId="51E2DFD0" w14:textId="136DA124" w:rsidR="000C63FD" w:rsidRPr="00945859" w:rsidRDefault="000C63FD" w:rsidP="000C63FD">
            <w:pPr>
              <w:spacing w:line="0" w:lineRule="atLeast"/>
              <w:jc w:val="right"/>
              <w:rPr>
                <w:rFonts w:ascii="BIZ UD明朝 Medium" w:eastAsia="BIZ UD明朝 Medium" w:hAnsi="BIZ UD明朝 Medium"/>
              </w:rPr>
            </w:pPr>
            <w:r w:rsidRPr="00945859">
              <w:rPr>
                <w:rFonts w:ascii="BIZ UD明朝 Medium" w:eastAsia="BIZ UD明朝 Medium" w:hAnsi="BIZ UD明朝 Medium" w:hint="eastAsia"/>
              </w:rPr>
              <w:t>年　　月</w:t>
            </w:r>
          </w:p>
        </w:tc>
      </w:tr>
    </w:tbl>
    <w:p w14:paraId="715C2595" w14:textId="2E230B87" w:rsidR="00793DE8" w:rsidRPr="00945859" w:rsidRDefault="00793DE8" w:rsidP="00793DE8">
      <w:pPr>
        <w:spacing w:line="0" w:lineRule="atLeast"/>
        <w:ind w:leftChars="140" w:left="463" w:hangingChars="99" w:hanging="180"/>
        <w:rPr>
          <w:rFonts w:ascii="BIZ UD明朝 Medium" w:eastAsia="BIZ UD明朝 Medium" w:hAnsi="BIZ UD明朝 Medium"/>
          <w:kern w:val="0"/>
          <w:sz w:val="18"/>
          <w:szCs w:val="22"/>
        </w:rPr>
      </w:pPr>
      <w:r w:rsidRPr="00945859">
        <w:rPr>
          <w:rFonts w:ascii="BIZ UD明朝 Medium" w:eastAsia="BIZ UD明朝 Medium" w:hAnsi="BIZ UD明朝 Medium" w:hint="eastAsia"/>
          <w:kern w:val="0"/>
          <w:sz w:val="18"/>
          <w:szCs w:val="22"/>
        </w:rPr>
        <w:t>監督については、大会開催年の</w:t>
      </w:r>
      <w:r w:rsidRPr="00945859">
        <w:rPr>
          <w:rFonts w:ascii="BIZ UD明朝 Medium" w:eastAsia="BIZ UD明朝 Medium" w:hAnsi="BIZ UD明朝 Medium"/>
          <w:kern w:val="0"/>
          <w:sz w:val="18"/>
          <w:szCs w:val="22"/>
        </w:rPr>
        <w:t>4</w:t>
      </w:r>
      <w:r w:rsidRPr="00945859">
        <w:rPr>
          <w:rFonts w:ascii="BIZ UD明朝 Medium" w:eastAsia="BIZ UD明朝 Medium" w:hAnsi="BIZ UD明朝 Medium" w:hint="eastAsia"/>
          <w:kern w:val="0"/>
          <w:sz w:val="18"/>
          <w:szCs w:val="22"/>
        </w:rPr>
        <w:t>月1日以前から本大会終了時</w:t>
      </w:r>
      <w:r w:rsidR="005222C6">
        <w:rPr>
          <w:rFonts w:ascii="BIZ UD明朝 Medium" w:eastAsia="BIZ UD明朝 Medium" w:hAnsi="BIZ UD明朝 Medium" w:hint="eastAsia"/>
          <w:kern w:val="0"/>
          <w:sz w:val="18"/>
          <w:szCs w:val="22"/>
        </w:rPr>
        <w:t>（</w:t>
      </w:r>
      <w:r w:rsidR="001D1859">
        <w:rPr>
          <w:rFonts w:ascii="BIZ UD明朝 Medium" w:eastAsia="BIZ UD明朝 Medium" w:hAnsi="BIZ UD明朝 Medium" w:hint="eastAsia"/>
          <w:kern w:val="0"/>
          <w:sz w:val="18"/>
          <w:szCs w:val="22"/>
        </w:rPr>
        <w:t>10</w:t>
      </w:r>
      <w:r w:rsidR="005222C6">
        <w:rPr>
          <w:rFonts w:ascii="BIZ UD明朝 Medium" w:eastAsia="BIZ UD明朝 Medium" w:hAnsi="BIZ UD明朝 Medium" w:hint="eastAsia"/>
          <w:kern w:val="0"/>
          <w:sz w:val="18"/>
          <w:szCs w:val="22"/>
        </w:rPr>
        <w:t>月</w:t>
      </w:r>
      <w:r w:rsidR="001D1859">
        <w:rPr>
          <w:rFonts w:ascii="BIZ UD明朝 Medium" w:eastAsia="BIZ UD明朝 Medium" w:hAnsi="BIZ UD明朝 Medium" w:hint="eastAsia"/>
          <w:kern w:val="0"/>
          <w:sz w:val="18"/>
          <w:szCs w:val="22"/>
        </w:rPr>
        <w:t>8</w:t>
      </w:r>
      <w:r w:rsidR="005222C6">
        <w:rPr>
          <w:rFonts w:ascii="BIZ UD明朝 Medium" w:eastAsia="BIZ UD明朝 Medium" w:hAnsi="BIZ UD明朝 Medium" w:hint="eastAsia"/>
          <w:kern w:val="0"/>
          <w:sz w:val="18"/>
          <w:szCs w:val="22"/>
        </w:rPr>
        <w:t>日）</w:t>
      </w:r>
      <w:r w:rsidRPr="00945859">
        <w:rPr>
          <w:rFonts w:ascii="BIZ UD明朝 Medium" w:eastAsia="BIZ UD明朝 Medium" w:hAnsi="BIZ UD明朝 Medium" w:hint="eastAsia"/>
          <w:kern w:val="0"/>
          <w:sz w:val="18"/>
          <w:szCs w:val="22"/>
        </w:rPr>
        <w:t>まで日本スポーツ協会公認スポーツ指導者制度に基づき</w:t>
      </w:r>
    </w:p>
    <w:p w14:paraId="5E8718D4" w14:textId="5B0EE035" w:rsidR="00652A35" w:rsidRPr="00945859" w:rsidRDefault="00793DE8" w:rsidP="00793DE8">
      <w:pPr>
        <w:spacing w:line="0" w:lineRule="atLeast"/>
        <w:ind w:leftChars="140" w:left="463" w:hangingChars="99" w:hanging="180"/>
        <w:rPr>
          <w:rFonts w:ascii="BIZ UD明朝 Medium" w:eastAsia="BIZ UD明朝 Medium" w:hAnsi="BIZ UD明朝 Medium"/>
          <w:sz w:val="18"/>
          <w:szCs w:val="22"/>
        </w:rPr>
      </w:pPr>
      <w:r w:rsidRPr="00945859">
        <w:rPr>
          <w:rFonts w:ascii="BIZ UD明朝 Medium" w:eastAsia="BIZ UD明朝 Medium" w:hAnsi="BIZ UD明朝 Medium" w:hint="eastAsia"/>
          <w:kern w:val="0"/>
          <w:sz w:val="18"/>
          <w:szCs w:val="22"/>
        </w:rPr>
        <w:t>当該競技団体が定める公認資格を保有している者とする。</w:t>
      </w:r>
    </w:p>
    <w:p w14:paraId="57431E0F" w14:textId="3B353D70" w:rsidR="001B7B4C" w:rsidRPr="00945859" w:rsidRDefault="001B7B4C" w:rsidP="003A6DEA">
      <w:pPr>
        <w:spacing w:line="0" w:lineRule="atLeast"/>
        <w:ind w:leftChars="50" w:left="646" w:hangingChars="300" w:hanging="545"/>
        <w:rPr>
          <w:rFonts w:ascii="BIZ UD明朝 Medium" w:eastAsia="BIZ UD明朝 Medium" w:hAnsi="BIZ UD明朝 Medium"/>
          <w:sz w:val="18"/>
          <w:szCs w:val="22"/>
        </w:rPr>
      </w:pPr>
      <w:r w:rsidRPr="00945859">
        <w:rPr>
          <w:rFonts w:ascii="BIZ UD明朝 Medium" w:eastAsia="BIZ UD明朝 Medium" w:hAnsi="BIZ UD明朝 Medium" w:hint="eastAsia"/>
          <w:sz w:val="18"/>
          <w:szCs w:val="22"/>
        </w:rPr>
        <w:t>※１　交代（変更）者が監督の場合は、連絡先を記入。</w:t>
      </w:r>
    </w:p>
    <w:p w14:paraId="6B970DAA" w14:textId="5119A632" w:rsidR="00B85436" w:rsidRPr="00945859" w:rsidRDefault="00B85436" w:rsidP="00BD4D32">
      <w:pPr>
        <w:spacing w:line="0" w:lineRule="atLeast"/>
        <w:ind w:leftChars="50" w:left="465" w:hangingChars="200" w:hanging="364"/>
        <w:rPr>
          <w:rFonts w:ascii="BIZ UD明朝 Medium" w:eastAsia="BIZ UD明朝 Medium" w:hAnsi="BIZ UD明朝 Medium"/>
          <w:color w:val="000000" w:themeColor="text1"/>
          <w:sz w:val="18"/>
          <w:szCs w:val="22"/>
        </w:rPr>
      </w:pPr>
      <w:r w:rsidRPr="00945859">
        <w:rPr>
          <w:rFonts w:ascii="BIZ UD明朝 Medium" w:eastAsia="BIZ UD明朝 Medium" w:hAnsi="BIZ UD明朝 Medium" w:hint="eastAsia"/>
          <w:sz w:val="18"/>
          <w:szCs w:val="22"/>
        </w:rPr>
        <w:t>※</w:t>
      </w:r>
      <w:r w:rsidR="001B7B4C" w:rsidRPr="00945859">
        <w:rPr>
          <w:rFonts w:ascii="BIZ UD明朝 Medium" w:eastAsia="BIZ UD明朝 Medium" w:hAnsi="BIZ UD明朝 Medium" w:hint="eastAsia"/>
          <w:sz w:val="18"/>
          <w:szCs w:val="22"/>
        </w:rPr>
        <w:t>２</w:t>
      </w:r>
      <w:r w:rsidRPr="00945859">
        <w:rPr>
          <w:rFonts w:ascii="BIZ UD明朝 Medium" w:eastAsia="BIZ UD明朝 Medium" w:hAnsi="BIZ UD明朝 Medium" w:hint="eastAsia"/>
          <w:sz w:val="18"/>
          <w:szCs w:val="22"/>
        </w:rPr>
        <w:t xml:space="preserve">　</w:t>
      </w:r>
      <w:r w:rsidR="00FB0035" w:rsidRPr="00945859">
        <w:rPr>
          <w:rFonts w:ascii="BIZ UD明朝 Medium" w:eastAsia="BIZ UD明朝 Medium" w:hAnsi="BIZ UD明朝 Medium" w:hint="eastAsia"/>
          <w:sz w:val="18"/>
          <w:szCs w:val="22"/>
        </w:rPr>
        <w:t>第</w:t>
      </w:r>
      <w:r w:rsidR="00B8090D" w:rsidRPr="00945859">
        <w:rPr>
          <w:rFonts w:ascii="BIZ UD明朝 Medium" w:eastAsia="BIZ UD明朝 Medium" w:hAnsi="BIZ UD明朝 Medium" w:hint="eastAsia"/>
          <w:sz w:val="18"/>
          <w:szCs w:val="22"/>
        </w:rPr>
        <w:t>79</w:t>
      </w:r>
      <w:r w:rsidR="00FB0035" w:rsidRPr="00945859">
        <w:rPr>
          <w:rFonts w:ascii="BIZ UD明朝 Medium" w:eastAsia="BIZ UD明朝 Medium" w:hAnsi="BIZ UD明朝 Medium" w:hint="eastAsia"/>
          <w:sz w:val="18"/>
          <w:szCs w:val="22"/>
        </w:rPr>
        <w:t>回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大会</w:t>
      </w:r>
      <w:r w:rsidR="008825B0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（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都道府県予選会、ブロック大会</w:t>
      </w:r>
      <w:r w:rsidR="008825B0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）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所属都道府県について、次のいずれを選択して参加したかを記入。</w:t>
      </w:r>
    </w:p>
    <w:p w14:paraId="1CF42879" w14:textId="36B724E6" w:rsidR="00B85436" w:rsidRPr="00945859" w:rsidRDefault="007C02DC" w:rsidP="00D506B6">
      <w:pPr>
        <w:spacing w:line="0" w:lineRule="atLeast"/>
        <w:ind w:firstLineChars="250" w:firstLine="455"/>
        <w:rPr>
          <w:rFonts w:ascii="BIZ UD明朝 Medium" w:eastAsia="BIZ UD明朝 Medium" w:hAnsi="BIZ UD明朝 Medium"/>
          <w:color w:val="000000" w:themeColor="text1"/>
          <w:sz w:val="18"/>
          <w:szCs w:val="22"/>
        </w:rPr>
      </w:pPr>
      <w:r w:rsidRPr="00945859">
        <w:rPr>
          <w:rFonts w:ascii="BIZ UD明朝 Medium" w:eastAsia="BIZ UD明朝 Medium" w:hAnsi="BIZ UD明朝 Medium"/>
          <w:noProof/>
          <w:color w:val="000000" w:themeColor="text1"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CCFE1" wp14:editId="717600B0">
                <wp:simplePos x="0" y="0"/>
                <wp:positionH relativeFrom="column">
                  <wp:posOffset>883285</wp:posOffset>
                </wp:positionH>
                <wp:positionV relativeFrom="paragraph">
                  <wp:posOffset>147320</wp:posOffset>
                </wp:positionV>
                <wp:extent cx="4819650" cy="294005"/>
                <wp:effectExtent l="0" t="0" r="19050" b="10795"/>
                <wp:wrapNone/>
                <wp:docPr id="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0" cy="294005"/>
                        </a:xfrm>
                        <a:prstGeom prst="bracketPair">
                          <a:avLst>
                            <a:gd name="adj" fmla="val 98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48B236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o:spid="_x0000_s1026" type="#_x0000_t185" style="position:absolute;left:0;text-align:left;margin-left:69.55pt;margin-top:11.6pt;width:379.5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" adj="2135">
                <v:textbox inset="5.85pt,.7pt,5.85pt,.7pt"/>
              </v:shape>
            </w:pict>
          </mc:Fallback>
        </mc:AlternateConten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成年種別</w:t>
      </w:r>
      <w:r w:rsidR="00D506B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 xml:space="preserve"> （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ア．居住地を示す現住所　イ．勤務地　ウ．ふるさと</w:t>
      </w:r>
      <w:r w:rsidR="00D506B6"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）</w:t>
      </w:r>
    </w:p>
    <w:p w14:paraId="5DC16B38" w14:textId="506B12A5" w:rsidR="00B85436" w:rsidRPr="00945859" w:rsidRDefault="00B85436" w:rsidP="00D506B6">
      <w:pPr>
        <w:spacing w:line="0" w:lineRule="atLeast"/>
        <w:ind w:firstLineChars="250" w:firstLine="455"/>
        <w:rPr>
          <w:rFonts w:ascii="BIZ UD明朝 Medium" w:eastAsia="BIZ UD明朝 Medium" w:hAnsi="BIZ UD明朝 Medium"/>
          <w:color w:val="000000" w:themeColor="text1"/>
          <w:kern w:val="0"/>
          <w:sz w:val="18"/>
          <w:szCs w:val="22"/>
        </w:rPr>
      </w:pP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少年種別</w:t>
      </w:r>
      <w:r w:rsidR="00D506B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 xml:space="preserve">   </w:t>
      </w:r>
      <w:r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ア．居住地を示す現住所　イ．学校教育法第</w:t>
      </w:r>
      <w:r w:rsidR="008825B0"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１</w:t>
      </w:r>
      <w:r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条に規定する学校の所在地　ウ．勤務地</w:t>
      </w:r>
    </w:p>
    <w:p w14:paraId="580EF7E8" w14:textId="353DD386" w:rsidR="00B85436" w:rsidRPr="00945859" w:rsidRDefault="00B85436" w:rsidP="00E20D4F">
      <w:pPr>
        <w:spacing w:line="0" w:lineRule="atLeast"/>
        <w:ind w:firstLineChars="800" w:firstLine="1455"/>
        <w:rPr>
          <w:rFonts w:ascii="BIZ UD明朝 Medium" w:eastAsia="BIZ UD明朝 Medium" w:hAnsi="BIZ UD明朝 Medium"/>
          <w:color w:val="000000" w:themeColor="text1"/>
          <w:sz w:val="18"/>
          <w:szCs w:val="22"/>
        </w:rPr>
      </w:pPr>
      <w:r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エ．</w:t>
      </w:r>
      <w:r w:rsidR="00D506B6"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「</w:t>
      </w:r>
      <w:r w:rsidR="00D506B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JOCエリートアカデミーに係る選手の参加資格の特例措置</w:t>
      </w:r>
      <w:r w:rsidRPr="00945859">
        <w:rPr>
          <w:rFonts w:ascii="BIZ UD明朝 Medium" w:eastAsia="BIZ UD明朝 Medium" w:hAnsi="BIZ UD明朝 Medium" w:hint="eastAsia"/>
          <w:color w:val="000000" w:themeColor="text1"/>
          <w:kern w:val="0"/>
          <w:sz w:val="18"/>
          <w:szCs w:val="22"/>
        </w:rPr>
        <w:t>」に定める小学校の所在地</w:t>
      </w:r>
    </w:p>
    <w:p w14:paraId="51496C14" w14:textId="20FA95F9" w:rsidR="00B85436" w:rsidRPr="00945859" w:rsidRDefault="00312262" w:rsidP="00F70682">
      <w:pPr>
        <w:spacing w:line="240" w:lineRule="exact"/>
        <w:ind w:leftChars="50" w:left="101"/>
        <w:rPr>
          <w:rFonts w:ascii="BIZ UD明朝 Medium" w:eastAsia="BIZ UD明朝 Medium" w:hAnsi="BIZ UD明朝 Medium"/>
          <w:color w:val="000000" w:themeColor="text1"/>
          <w:sz w:val="18"/>
          <w:szCs w:val="22"/>
        </w:rPr>
      </w:pP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※</w:t>
      </w:r>
      <w:r w:rsidR="001B7B4C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３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 xml:space="preserve">　所在地は、市区町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名まで記入。ふるさとを選択した場合には「卒業学校名」を記入。</w:t>
      </w:r>
    </w:p>
    <w:p w14:paraId="409B67B5" w14:textId="1F91B7A7" w:rsidR="00EE07F5" w:rsidRPr="00945859" w:rsidRDefault="00E20D4F" w:rsidP="00E20D4F">
      <w:pPr>
        <w:spacing w:line="240" w:lineRule="exact"/>
        <w:ind w:leftChars="50" w:left="1556" w:rightChars="-8" w:right="-16" w:hangingChars="800" w:hanging="1455"/>
        <w:rPr>
          <w:rFonts w:ascii="BIZ UD明朝 Medium" w:eastAsia="BIZ UD明朝 Medium" w:hAnsi="BIZ UD明朝 Medium"/>
          <w:color w:val="000000" w:themeColor="text1"/>
          <w:sz w:val="18"/>
          <w:szCs w:val="22"/>
        </w:rPr>
      </w:pPr>
      <w:r w:rsidRPr="00945859">
        <w:rPr>
          <w:rFonts w:ascii="BIZ UD明朝 Medium" w:eastAsia="BIZ UD明朝 Medium" w:hAnsi="BIZ UD明朝 Medium"/>
          <w:noProof/>
          <w:color w:val="000000" w:themeColor="text1"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C57F85" wp14:editId="1A1A117A">
                <wp:simplePos x="0" y="0"/>
                <wp:positionH relativeFrom="margin">
                  <wp:posOffset>873760</wp:posOffset>
                </wp:positionH>
                <wp:positionV relativeFrom="paragraph">
                  <wp:posOffset>149860</wp:posOffset>
                </wp:positionV>
                <wp:extent cx="4829175" cy="302149"/>
                <wp:effectExtent l="0" t="0" r="28575" b="22225"/>
                <wp:wrapNone/>
                <wp:docPr id="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302149"/>
                        </a:xfrm>
                        <a:prstGeom prst="bracketPair">
                          <a:avLst>
                            <a:gd name="adj" fmla="val 98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1368C1" id="AutoShape 32" o:spid="_x0000_s1026" type="#_x0000_t185" style="position:absolute;left:0;text-align:left;margin-left:68.8pt;margin-top:11.8pt;width:380.25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" adj="2135">
                <v:textbox inset="5.85pt,.7pt,5.85pt,.7pt"/>
                <w10:wrap anchorx="margin"/>
              </v:shape>
            </w:pict>
          </mc:Fallback>
        </mc:AlternateConten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※</w:t>
      </w:r>
      <w:r w:rsidR="001B7B4C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４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 xml:space="preserve">　今回</w:t>
      </w:r>
      <w:r w:rsidR="008825B0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（</w:t>
      </w:r>
      <w:r w:rsidR="00C91882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第</w:t>
      </w:r>
      <w:r w:rsidR="00B8090D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79</w:t>
      </w:r>
      <w:r w:rsidR="00C91882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回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大会</w:t>
      </w:r>
      <w:r w:rsidR="008825B0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）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と</w:t>
      </w:r>
      <w:r w:rsidR="00B8090D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第78回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大会</w:t>
      </w:r>
      <w:r w:rsidR="008825B0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（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不出場の場合は</w:t>
      </w:r>
      <w:r w:rsidR="00B8090D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特別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大会</w:t>
      </w:r>
      <w:r w:rsidR="008825B0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）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の参加都道府県が異なる場合</w:t>
      </w:r>
      <w:r w:rsidR="00475E0F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のみ</w:t>
      </w:r>
      <w:r w:rsidR="00B85436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2"/>
        </w:rPr>
        <w:t>記入。</w:t>
      </w:r>
    </w:p>
    <w:p w14:paraId="05BDC31D" w14:textId="4FFBAC9B" w:rsidR="007C02DC" w:rsidRPr="00945859" w:rsidRDefault="00B85436" w:rsidP="007C02DC">
      <w:pPr>
        <w:spacing w:line="0" w:lineRule="atLeast"/>
        <w:ind w:firstLineChars="800" w:firstLine="1455"/>
        <w:rPr>
          <w:rFonts w:ascii="BIZ UD明朝 Medium" w:eastAsia="BIZ UD明朝 Medium" w:hAnsi="BIZ UD明朝 Medium"/>
          <w:color w:val="000000" w:themeColor="text1"/>
          <w:sz w:val="18"/>
          <w:szCs w:val="20"/>
        </w:rPr>
      </w:pP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１</w:t>
      </w:r>
      <w:r w:rsidR="00EE07F5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．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新卒業者</w:t>
      </w:r>
      <w:r w:rsidR="00E20D4F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 xml:space="preserve">　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２</w:t>
      </w:r>
      <w:r w:rsidR="00EE07F5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．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結婚</w:t>
      </w:r>
      <w:r w:rsidR="00EE731B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または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離婚</w:t>
      </w:r>
      <w:r w:rsidR="00E20D4F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 xml:space="preserve">　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３</w:t>
      </w:r>
      <w:r w:rsidR="00EE07F5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．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ふるさと（成年）</w:t>
      </w:r>
      <w:r w:rsidR="00E20D4F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 xml:space="preserve">　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４</w:t>
      </w:r>
      <w:r w:rsidR="00EE07F5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．</w:t>
      </w: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一家転住（少年）</w:t>
      </w:r>
    </w:p>
    <w:p w14:paraId="08C40B38" w14:textId="1AC3BFA8" w:rsidR="005B7686" w:rsidRPr="00945859" w:rsidRDefault="00B85436" w:rsidP="007C02DC">
      <w:pPr>
        <w:spacing w:line="0" w:lineRule="atLeast"/>
        <w:ind w:firstLineChars="800" w:firstLine="1455"/>
        <w:rPr>
          <w:rFonts w:ascii="BIZ UD明朝 Medium" w:eastAsia="BIZ UD明朝 Medium" w:hAnsi="BIZ UD明朝 Medium"/>
          <w:color w:val="000000" w:themeColor="text1"/>
          <w:sz w:val="18"/>
          <w:szCs w:val="20"/>
        </w:rPr>
      </w:pPr>
      <w:r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５</w:t>
      </w:r>
      <w:r w:rsidR="004E771F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．</w:t>
      </w:r>
      <w:r w:rsidR="00DF6E9D" w:rsidRPr="00945859">
        <w:rPr>
          <w:rFonts w:ascii="BIZ UD明朝 Medium" w:eastAsia="BIZ UD明朝 Medium" w:hAnsi="BIZ UD明朝 Medium" w:hint="eastAsia"/>
          <w:color w:val="000000" w:themeColor="text1"/>
          <w:w w:val="75"/>
          <w:kern w:val="0"/>
          <w:sz w:val="18"/>
          <w:szCs w:val="20"/>
          <w:fitText w:val="2002" w:id="-946185213"/>
        </w:rPr>
        <w:t>JOCエリートアカデミー</w:t>
      </w:r>
      <w:r w:rsidR="00F06A6B" w:rsidRPr="00945859">
        <w:rPr>
          <w:rFonts w:ascii="BIZ UD明朝 Medium" w:eastAsia="BIZ UD明朝 Medium" w:hAnsi="BIZ UD明朝 Medium" w:hint="eastAsia"/>
          <w:color w:val="000000" w:themeColor="text1"/>
          <w:w w:val="75"/>
          <w:kern w:val="0"/>
          <w:sz w:val="18"/>
          <w:szCs w:val="20"/>
          <w:fitText w:val="2002" w:id="-946185213"/>
        </w:rPr>
        <w:t>（少年</w:t>
      </w:r>
      <w:r w:rsidR="00F06A6B" w:rsidRPr="00945859">
        <w:rPr>
          <w:rFonts w:ascii="BIZ UD明朝 Medium" w:eastAsia="BIZ UD明朝 Medium" w:hAnsi="BIZ UD明朝 Medium" w:hint="eastAsia"/>
          <w:color w:val="000000" w:themeColor="text1"/>
          <w:spacing w:val="5"/>
          <w:w w:val="75"/>
          <w:kern w:val="0"/>
          <w:sz w:val="18"/>
          <w:szCs w:val="20"/>
          <w:fitText w:val="2002" w:id="-946185213"/>
        </w:rPr>
        <w:t>）</w:t>
      </w:r>
      <w:r w:rsidR="00EE07F5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 xml:space="preserve">　</w:t>
      </w:r>
      <w:r w:rsidR="00FF5F6C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６</w:t>
      </w:r>
      <w:r w:rsidR="00EE07F5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>．</w:t>
      </w:r>
      <w:r w:rsidR="00FF5F6C" w:rsidRPr="00945859">
        <w:rPr>
          <w:rFonts w:ascii="BIZ UD明朝 Medium" w:eastAsia="BIZ UD明朝 Medium" w:hAnsi="BIZ UD明朝 Medium" w:hint="eastAsia"/>
          <w:color w:val="000000" w:themeColor="text1"/>
          <w:spacing w:val="2"/>
          <w:w w:val="85"/>
          <w:kern w:val="0"/>
          <w:sz w:val="18"/>
          <w:szCs w:val="20"/>
          <w:fitText w:val="2002" w:id="-946185212"/>
        </w:rPr>
        <w:t>東</w:t>
      </w:r>
      <w:r w:rsidR="00FF5F6C" w:rsidRPr="00945859">
        <w:rPr>
          <w:rFonts w:ascii="BIZ UD明朝 Medium" w:eastAsia="BIZ UD明朝 Medium" w:hAnsi="BIZ UD明朝 Medium" w:hint="eastAsia"/>
          <w:color w:val="000000" w:themeColor="text1"/>
          <w:w w:val="85"/>
          <w:kern w:val="0"/>
          <w:sz w:val="18"/>
          <w:szCs w:val="20"/>
          <w:fitText w:val="2002" w:id="-946185212"/>
        </w:rPr>
        <w:t>日本大震災に係る特例措置</w:t>
      </w:r>
      <w:r w:rsidR="00044E02" w:rsidRPr="00945859">
        <w:rPr>
          <w:rFonts w:ascii="BIZ UD明朝 Medium" w:eastAsia="BIZ UD明朝 Medium" w:hAnsi="BIZ UD明朝 Medium" w:hint="eastAsia"/>
          <w:color w:val="000000" w:themeColor="text1"/>
          <w:sz w:val="18"/>
          <w:szCs w:val="20"/>
        </w:rPr>
        <w:t xml:space="preserve">　７．</w:t>
      </w:r>
      <w:r w:rsidR="00044E02" w:rsidRPr="00EE731B">
        <w:rPr>
          <w:rFonts w:ascii="BIZ UD明朝 Medium" w:eastAsia="BIZ UD明朝 Medium" w:hAnsi="BIZ UD明朝 Medium" w:hint="eastAsia"/>
          <w:color w:val="000000" w:themeColor="text1"/>
          <w:spacing w:val="2"/>
          <w:w w:val="85"/>
          <w:kern w:val="0"/>
          <w:sz w:val="18"/>
          <w:szCs w:val="20"/>
          <w:fitText w:val="2002" w:id="-946185211"/>
        </w:rPr>
        <w:t>能</w:t>
      </w:r>
      <w:r w:rsidR="00044E02" w:rsidRPr="00EE731B">
        <w:rPr>
          <w:rFonts w:ascii="BIZ UD明朝 Medium" w:eastAsia="BIZ UD明朝 Medium" w:hAnsi="BIZ UD明朝 Medium" w:hint="eastAsia"/>
          <w:color w:val="000000" w:themeColor="text1"/>
          <w:w w:val="85"/>
          <w:kern w:val="0"/>
          <w:sz w:val="18"/>
          <w:szCs w:val="20"/>
          <w:fitText w:val="2002" w:id="-946185211"/>
        </w:rPr>
        <w:t>登半島地震に係る特例措置</w:t>
      </w:r>
    </w:p>
    <w:p w14:paraId="65347481" w14:textId="737F47AD" w:rsidR="00B85436" w:rsidRPr="00945859" w:rsidRDefault="00312262" w:rsidP="00652A35">
      <w:pPr>
        <w:ind w:rightChars="100" w:right="202"/>
        <w:jc w:val="right"/>
        <w:rPr>
          <w:rFonts w:ascii="BIZ UD明朝 Medium" w:eastAsia="BIZ UD明朝 Medium" w:hAnsi="BIZ UD明朝 Medium"/>
        </w:rPr>
      </w:pPr>
      <w:r w:rsidRPr="00945859">
        <w:rPr>
          <w:rFonts w:ascii="BIZ UD明朝 Medium" w:eastAsia="BIZ UD明朝 Medium" w:hAnsi="BIZ UD明朝 Medium" w:hint="eastAsia"/>
        </w:rPr>
        <w:t xml:space="preserve">令和　　</w:t>
      </w:r>
      <w:r w:rsidR="00B85436" w:rsidRPr="00945859">
        <w:rPr>
          <w:rFonts w:ascii="BIZ UD明朝 Medium" w:eastAsia="BIZ UD明朝 Medium" w:hAnsi="BIZ UD明朝 Medium" w:hint="eastAsia"/>
        </w:rPr>
        <w:t>年　　月　　日</w:t>
      </w:r>
    </w:p>
    <w:p w14:paraId="2866625D" w14:textId="77777777" w:rsidR="00B85436" w:rsidRPr="00945859" w:rsidRDefault="00B85436" w:rsidP="00436F8F">
      <w:pPr>
        <w:tabs>
          <w:tab w:val="left" w:pos="4592"/>
        </w:tabs>
        <w:spacing w:line="220" w:lineRule="exact"/>
        <w:ind w:firstLineChars="144" w:firstLine="291"/>
        <w:rPr>
          <w:rFonts w:ascii="BIZ UD明朝 Medium" w:eastAsia="BIZ UD明朝 Medium" w:hAnsi="BIZ UD明朝 Medium"/>
        </w:rPr>
      </w:pPr>
      <w:r w:rsidRPr="00945859">
        <w:rPr>
          <w:rFonts w:ascii="BIZ UD明朝 Medium" w:eastAsia="BIZ UD明朝 Medium" w:hAnsi="BIZ UD明朝 Medium" w:hint="eastAsia"/>
          <w:kern w:val="0"/>
        </w:rPr>
        <w:t xml:space="preserve">ア　</w:t>
      </w:r>
      <w:r w:rsidRPr="00945859">
        <w:rPr>
          <w:rFonts w:ascii="BIZ UD明朝 Medium" w:eastAsia="BIZ UD明朝 Medium" w:hAnsi="BIZ UD明朝 Medium" w:hint="eastAsia"/>
          <w:spacing w:val="88"/>
          <w:kern w:val="0"/>
          <w:fitText w:val="3584" w:id="-1512759807"/>
        </w:rPr>
        <w:t>当該中央競技団体会</w:t>
      </w:r>
      <w:r w:rsidRPr="00945859">
        <w:rPr>
          <w:rFonts w:ascii="BIZ UD明朝 Medium" w:eastAsia="BIZ UD明朝 Medium" w:hAnsi="BIZ UD明朝 Medium" w:hint="eastAsia"/>
          <w:kern w:val="0"/>
          <w:fitText w:val="3584" w:id="-1512759807"/>
        </w:rPr>
        <w:t>長</w:t>
      </w:r>
      <w:r w:rsidRPr="00945859">
        <w:rPr>
          <w:rFonts w:ascii="BIZ UD明朝 Medium" w:eastAsia="BIZ UD明朝 Medium" w:hAnsi="BIZ UD明朝 Medium" w:hint="eastAsia"/>
          <w:kern w:val="0"/>
        </w:rPr>
        <w:tab/>
        <w:t>殿</w:t>
      </w:r>
    </w:p>
    <w:p w14:paraId="7AD85A08" w14:textId="77777777" w:rsidR="00B85436" w:rsidRPr="00945859" w:rsidRDefault="00B85436" w:rsidP="00436F8F">
      <w:pPr>
        <w:tabs>
          <w:tab w:val="left" w:pos="4592"/>
        </w:tabs>
        <w:spacing w:line="220" w:lineRule="exact"/>
        <w:ind w:firstLineChars="144" w:firstLine="291"/>
        <w:rPr>
          <w:rFonts w:ascii="BIZ UD明朝 Medium" w:eastAsia="BIZ UD明朝 Medium" w:hAnsi="BIZ UD明朝 Medium"/>
        </w:rPr>
      </w:pPr>
      <w:r w:rsidRPr="00945859">
        <w:rPr>
          <w:rFonts w:ascii="BIZ UD明朝 Medium" w:eastAsia="BIZ UD明朝 Medium" w:hAnsi="BIZ UD明朝 Medium" w:hint="eastAsia"/>
          <w:kern w:val="0"/>
        </w:rPr>
        <w:t xml:space="preserve">イ　</w:t>
      </w:r>
      <w:r w:rsidRPr="00945859">
        <w:rPr>
          <w:rFonts w:ascii="BIZ UD明朝 Medium" w:eastAsia="BIZ UD明朝 Medium" w:hAnsi="BIZ UD明朝 Medium" w:hint="eastAsia"/>
          <w:spacing w:val="88"/>
          <w:kern w:val="0"/>
          <w:fitText w:val="3584" w:id="-1261192448"/>
        </w:rPr>
        <w:t>開催県実行委員会会</w:t>
      </w:r>
      <w:r w:rsidRPr="00945859">
        <w:rPr>
          <w:rFonts w:ascii="BIZ UD明朝 Medium" w:eastAsia="BIZ UD明朝 Medium" w:hAnsi="BIZ UD明朝 Medium" w:hint="eastAsia"/>
          <w:kern w:val="0"/>
          <w:fitText w:val="3584" w:id="-1261192448"/>
        </w:rPr>
        <w:t>長</w:t>
      </w:r>
      <w:r w:rsidRPr="00945859">
        <w:rPr>
          <w:rFonts w:ascii="BIZ UD明朝 Medium" w:eastAsia="BIZ UD明朝 Medium" w:hAnsi="BIZ UD明朝 Medium" w:hint="eastAsia"/>
          <w:kern w:val="0"/>
        </w:rPr>
        <w:tab/>
        <w:t>殿</w:t>
      </w:r>
    </w:p>
    <w:p w14:paraId="5902D359" w14:textId="721CBF71" w:rsidR="00B85436" w:rsidRPr="00945859" w:rsidRDefault="00B85436" w:rsidP="00436F8F">
      <w:pPr>
        <w:tabs>
          <w:tab w:val="left" w:pos="4592"/>
        </w:tabs>
        <w:spacing w:line="220" w:lineRule="exact"/>
        <w:ind w:firstLineChars="144" w:firstLine="291"/>
        <w:rPr>
          <w:rFonts w:ascii="BIZ UD明朝 Medium" w:eastAsia="BIZ UD明朝 Medium" w:hAnsi="BIZ UD明朝 Medium"/>
        </w:rPr>
      </w:pPr>
      <w:r w:rsidRPr="00945859">
        <w:rPr>
          <w:rFonts w:ascii="BIZ UD明朝 Medium" w:eastAsia="BIZ UD明朝 Medium" w:hAnsi="BIZ UD明朝 Medium" w:hint="eastAsia"/>
          <w:kern w:val="0"/>
        </w:rPr>
        <w:t xml:space="preserve">ウ　</w:t>
      </w:r>
      <w:r w:rsidRPr="00945859">
        <w:rPr>
          <w:rFonts w:ascii="BIZ UD明朝 Medium" w:eastAsia="BIZ UD明朝 Medium" w:hAnsi="BIZ UD明朝 Medium" w:hint="eastAsia"/>
          <w:spacing w:val="54"/>
          <w:kern w:val="0"/>
          <w:fitText w:val="3584" w:id="-1261192960"/>
        </w:rPr>
        <w:t>当該会場地実行委員会会</w:t>
      </w:r>
      <w:r w:rsidRPr="00945859">
        <w:rPr>
          <w:rFonts w:ascii="BIZ UD明朝 Medium" w:eastAsia="BIZ UD明朝 Medium" w:hAnsi="BIZ UD明朝 Medium" w:hint="eastAsia"/>
          <w:spacing w:val="-1"/>
          <w:kern w:val="0"/>
          <w:fitText w:val="3584" w:id="-1261192960"/>
        </w:rPr>
        <w:t>長</w:t>
      </w:r>
      <w:r w:rsidRPr="00945859">
        <w:rPr>
          <w:rFonts w:ascii="BIZ UD明朝 Medium" w:eastAsia="BIZ UD明朝 Medium" w:hAnsi="BIZ UD明朝 Medium" w:hint="eastAsia"/>
          <w:kern w:val="0"/>
        </w:rPr>
        <w:tab/>
        <w:t>殿</w:t>
      </w:r>
    </w:p>
    <w:p w14:paraId="5C72F3A4" w14:textId="58A1D3E2" w:rsidR="00B85436" w:rsidRPr="00945859" w:rsidRDefault="00BC1557" w:rsidP="009E70E8">
      <w:pPr>
        <w:spacing w:line="360" w:lineRule="auto"/>
        <w:ind w:firstLineChars="2412" w:firstLine="4868"/>
        <w:jc w:val="right"/>
        <w:rPr>
          <w:rFonts w:ascii="BIZ UD明朝 Medium" w:eastAsia="BIZ UD明朝 Medium" w:hAnsi="BIZ UD明朝 Medium"/>
          <w:u w:val="single"/>
        </w:rPr>
      </w:pPr>
      <w:r w:rsidRPr="00945859">
        <w:rPr>
          <w:rFonts w:ascii="BIZ UD明朝 Medium" w:eastAsia="BIZ UD明朝 Medium" w:hAnsi="BIZ UD明朝 Medium" w:hint="eastAsia"/>
          <w:u w:val="single"/>
        </w:rPr>
        <w:t xml:space="preserve">　　　　　　　　</w:t>
      </w:r>
      <w:r w:rsidR="004F6881" w:rsidRPr="00945859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12730B">
        <w:rPr>
          <w:rFonts w:ascii="BIZ UD明朝 Medium" w:eastAsia="BIZ UD明朝 Medium" w:hAnsi="BIZ UD明朝 Medium" w:hint="eastAsia"/>
          <w:u w:val="single"/>
        </w:rPr>
        <w:t xml:space="preserve">      </w:t>
      </w:r>
      <w:r w:rsidR="004F6881" w:rsidRPr="00945859">
        <w:rPr>
          <w:rFonts w:ascii="BIZ UD明朝 Medium" w:eastAsia="BIZ UD明朝 Medium" w:hAnsi="BIZ UD明朝 Medium" w:hint="eastAsia"/>
          <w:u w:val="single"/>
        </w:rPr>
        <w:t>スポーツ</w:t>
      </w:r>
      <w:r w:rsidR="00B85436" w:rsidRPr="00945859">
        <w:rPr>
          <w:rFonts w:ascii="BIZ UD明朝 Medium" w:eastAsia="BIZ UD明朝 Medium" w:hAnsi="BIZ UD明朝 Medium" w:hint="eastAsia"/>
          <w:u w:val="single"/>
        </w:rPr>
        <w:t>協会</w:t>
      </w:r>
    </w:p>
    <w:p w14:paraId="61790438" w14:textId="746B5A99" w:rsidR="009E70E8" w:rsidRPr="00945859" w:rsidRDefault="00B85436" w:rsidP="009E70E8">
      <w:pPr>
        <w:tabs>
          <w:tab w:val="left" w:pos="5376"/>
        </w:tabs>
        <w:wordWrap w:val="0"/>
        <w:spacing w:line="360" w:lineRule="auto"/>
        <w:ind w:firstLineChars="2400" w:firstLine="4844"/>
        <w:jc w:val="right"/>
        <w:rPr>
          <w:rFonts w:ascii="BIZ UD明朝 Medium" w:eastAsia="BIZ UD明朝 Medium" w:hAnsi="BIZ UD明朝 Medium"/>
          <w:u w:val="single"/>
        </w:rPr>
      </w:pPr>
      <w:r w:rsidRPr="00945859">
        <w:rPr>
          <w:rFonts w:ascii="BIZ UD明朝 Medium" w:eastAsia="BIZ UD明朝 Medium" w:hAnsi="BIZ UD明朝 Medium" w:hint="eastAsia"/>
          <w:u w:val="single"/>
        </w:rPr>
        <w:t xml:space="preserve">　会長</w:t>
      </w:r>
      <w:r w:rsidR="00BC1557" w:rsidRPr="00945859">
        <w:rPr>
          <w:rFonts w:ascii="BIZ UD明朝 Medium" w:eastAsia="BIZ UD明朝 Medium" w:hAnsi="BIZ UD明朝 Medium" w:hint="eastAsia"/>
          <w:u w:val="single"/>
        </w:rPr>
        <w:t>（代表者）</w:t>
      </w:r>
      <w:r w:rsidR="009E70E8" w:rsidRPr="00945859">
        <w:rPr>
          <w:rFonts w:ascii="BIZ UD明朝 Medium" w:eastAsia="BIZ UD明朝 Medium" w:hAnsi="BIZ UD明朝 Medium" w:hint="eastAsia"/>
          <w:u w:val="single"/>
        </w:rPr>
        <w:t xml:space="preserve">　　　　　　　　　　</w:t>
      </w:r>
    </w:p>
    <w:p w14:paraId="4B3428DF" w14:textId="5B75E154" w:rsidR="00B85436" w:rsidRPr="00945859" w:rsidRDefault="009E70E8" w:rsidP="009E70E8">
      <w:pPr>
        <w:tabs>
          <w:tab w:val="left" w:pos="5376"/>
        </w:tabs>
        <w:spacing w:line="360" w:lineRule="auto"/>
        <w:ind w:firstLineChars="2400" w:firstLine="4844"/>
        <w:jc w:val="right"/>
        <w:rPr>
          <w:rFonts w:ascii="BIZ UD明朝 Medium" w:eastAsia="BIZ UD明朝 Medium" w:hAnsi="BIZ UD明朝 Medium"/>
          <w:u w:val="single"/>
        </w:rPr>
      </w:pPr>
      <w:r w:rsidRPr="00945859">
        <w:rPr>
          <w:rFonts w:ascii="BIZ UD明朝 Medium" w:eastAsia="BIZ UD明朝 Medium" w:hAnsi="BIZ UD明朝 Medium" w:hint="eastAsia"/>
          <w:u w:val="single"/>
        </w:rPr>
        <w:t xml:space="preserve">　　　　　　</w:t>
      </w:r>
      <w:r w:rsidR="00B85436" w:rsidRPr="00945859">
        <w:rPr>
          <w:rFonts w:ascii="BIZ UD明朝 Medium" w:eastAsia="BIZ UD明朝 Medium" w:hAnsi="BIZ UD明朝 Medium" w:hint="eastAsia"/>
          <w:u w:val="single"/>
        </w:rPr>
        <w:t xml:space="preserve">　　　　</w:t>
      </w:r>
      <w:r w:rsidR="00BC1557" w:rsidRPr="00945859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u w:val="single"/>
        </w:rPr>
        <w:t xml:space="preserve">　　協会・連盟</w:t>
      </w:r>
    </w:p>
    <w:p w14:paraId="6D2F9BCB" w14:textId="1983D222" w:rsidR="009E70E8" w:rsidRPr="00945859" w:rsidRDefault="00B85436" w:rsidP="009E70E8">
      <w:pPr>
        <w:wordWrap w:val="0"/>
        <w:spacing w:line="360" w:lineRule="auto"/>
        <w:ind w:firstLineChars="2400" w:firstLine="4844"/>
        <w:jc w:val="right"/>
        <w:rPr>
          <w:rFonts w:ascii="BIZ UD明朝 Medium" w:eastAsia="BIZ UD明朝 Medium" w:hAnsi="BIZ UD明朝 Medium"/>
          <w:u w:val="single"/>
        </w:rPr>
      </w:pPr>
      <w:r w:rsidRPr="00945859">
        <w:rPr>
          <w:rFonts w:ascii="BIZ UD明朝 Medium" w:eastAsia="BIZ UD明朝 Medium" w:hAnsi="BIZ UD明朝 Medium" w:hint="eastAsia"/>
          <w:u w:val="single"/>
        </w:rPr>
        <w:t xml:space="preserve">　会長</w:t>
      </w:r>
      <w:r w:rsidR="00BC1557" w:rsidRPr="00945859">
        <w:rPr>
          <w:rFonts w:ascii="BIZ UD明朝 Medium" w:eastAsia="BIZ UD明朝 Medium" w:hAnsi="BIZ UD明朝 Medium" w:hint="eastAsia"/>
          <w:u w:val="single"/>
        </w:rPr>
        <w:t>（代表者）</w:t>
      </w:r>
      <w:r w:rsidR="009E70E8" w:rsidRPr="00945859">
        <w:rPr>
          <w:rFonts w:ascii="BIZ UD明朝 Medium" w:eastAsia="BIZ UD明朝 Medium" w:hAnsi="BIZ UD明朝 Medium" w:hint="eastAsia"/>
          <w:u w:val="single"/>
        </w:rPr>
        <w:t xml:space="preserve">　　　　　　　　　　</w:t>
      </w:r>
    </w:p>
    <w:p w14:paraId="2D64C930" w14:textId="38240FF9" w:rsidR="00B85436" w:rsidRPr="00945859" w:rsidRDefault="003F6C8C" w:rsidP="00F70682">
      <w:pPr>
        <w:tabs>
          <w:tab w:val="left" w:pos="6727"/>
        </w:tabs>
        <w:jc w:val="center"/>
        <w:rPr>
          <w:rFonts w:ascii="BIZ UD明朝 Medium" w:eastAsia="BIZ UD明朝 Medium" w:hAnsi="BIZ UD明朝 Medium"/>
          <w:b/>
          <w:bCs/>
          <w:sz w:val="24"/>
        </w:rPr>
      </w:pPr>
      <w:r w:rsidRPr="00945859">
        <w:rPr>
          <w:rFonts w:ascii="BIZ UD明朝 Medium" w:eastAsia="BIZ UD明朝 Medium" w:hAnsi="BIZ UD明朝 Medium" w:hint="eastAsia"/>
          <w:b/>
          <w:bCs/>
          <w:sz w:val="24"/>
        </w:rPr>
        <w:lastRenderedPageBreak/>
        <w:t>第</w:t>
      </w:r>
      <w:r w:rsidR="008A05F8" w:rsidRPr="00945859">
        <w:rPr>
          <w:rFonts w:ascii="BIZ UD明朝 Medium" w:eastAsia="BIZ UD明朝 Medium" w:hAnsi="BIZ UD明朝 Medium" w:hint="eastAsia"/>
          <w:b/>
          <w:bCs/>
          <w:sz w:val="24"/>
        </w:rPr>
        <w:t>79</w:t>
      </w:r>
      <w:r w:rsidRPr="00945859">
        <w:rPr>
          <w:rFonts w:ascii="BIZ UD明朝 Medium" w:eastAsia="BIZ UD明朝 Medium" w:hAnsi="BIZ UD明朝 Medium" w:hint="eastAsia"/>
          <w:b/>
          <w:bCs/>
          <w:sz w:val="24"/>
        </w:rPr>
        <w:t>回</w:t>
      </w:r>
      <w:r w:rsidR="00B85436" w:rsidRPr="00945859">
        <w:rPr>
          <w:rFonts w:ascii="BIZ UD明朝 Medium" w:eastAsia="BIZ UD明朝 Medium" w:hAnsi="BIZ UD明朝 Medium" w:hint="eastAsia"/>
          <w:b/>
          <w:bCs/>
          <w:sz w:val="24"/>
        </w:rPr>
        <w:t>国民</w:t>
      </w:r>
      <w:r w:rsidR="00F7413C" w:rsidRPr="00945859">
        <w:rPr>
          <w:rFonts w:ascii="BIZ UD明朝 Medium" w:eastAsia="BIZ UD明朝 Medium" w:hAnsi="BIZ UD明朝 Medium" w:hint="eastAsia"/>
          <w:b/>
          <w:bCs/>
          <w:sz w:val="24"/>
        </w:rPr>
        <w:t>スポーツ</w:t>
      </w:r>
      <w:r w:rsidR="00B85436" w:rsidRPr="00945859">
        <w:rPr>
          <w:rFonts w:ascii="BIZ UD明朝 Medium" w:eastAsia="BIZ UD明朝 Medium" w:hAnsi="BIZ UD明朝 Medium" w:hint="eastAsia"/>
          <w:b/>
          <w:bCs/>
          <w:sz w:val="24"/>
        </w:rPr>
        <w:t>大会</w:t>
      </w:r>
    </w:p>
    <w:p w14:paraId="0E87063D" w14:textId="4DD873CA" w:rsidR="00B85436" w:rsidRPr="00945859" w:rsidRDefault="00B85436" w:rsidP="00606853">
      <w:pPr>
        <w:spacing w:line="0" w:lineRule="atLeast"/>
        <w:jc w:val="center"/>
        <w:rPr>
          <w:rFonts w:ascii="BIZ UD明朝 Medium" w:eastAsia="BIZ UD明朝 Medium" w:hAnsi="BIZ UD明朝 Medium"/>
          <w:b/>
          <w:bCs/>
          <w:sz w:val="24"/>
          <w:szCs w:val="40"/>
        </w:rPr>
      </w:pPr>
      <w:r w:rsidRPr="00945859">
        <w:rPr>
          <w:rFonts w:ascii="BIZ UD明朝 Medium" w:eastAsia="BIZ UD明朝 Medium" w:hAnsi="BIZ UD明朝 Medium" w:hint="eastAsia"/>
          <w:b/>
          <w:bCs/>
          <w:sz w:val="24"/>
          <w:szCs w:val="40"/>
        </w:rPr>
        <w:t>参加選手</w:t>
      </w:r>
      <w:r w:rsidR="00EA5EE6" w:rsidRPr="00945859">
        <w:rPr>
          <w:rFonts w:ascii="BIZ UD明朝 Medium" w:eastAsia="BIZ UD明朝 Medium" w:hAnsi="BIZ UD明朝 Medium" w:hint="eastAsia"/>
          <w:b/>
          <w:bCs/>
          <w:sz w:val="24"/>
          <w:szCs w:val="40"/>
        </w:rPr>
        <w:t>・監督の</w:t>
      </w:r>
      <w:r w:rsidRPr="00945859">
        <w:rPr>
          <w:rFonts w:ascii="BIZ UD明朝 Medium" w:eastAsia="BIZ UD明朝 Medium" w:hAnsi="BIZ UD明朝 Medium" w:hint="eastAsia"/>
          <w:b/>
          <w:bCs/>
          <w:sz w:val="24"/>
          <w:szCs w:val="40"/>
        </w:rPr>
        <w:t>交代（変更）・棄権手続きにあたっての留意事項</w:t>
      </w:r>
    </w:p>
    <w:p w14:paraId="6D0716CB" w14:textId="77777777" w:rsidR="00B85436" w:rsidRPr="00945859" w:rsidRDefault="00B85436">
      <w:pPr>
        <w:spacing w:line="0" w:lineRule="atLeast"/>
        <w:ind w:leftChars="250" w:left="1231" w:hangingChars="300" w:hanging="726"/>
        <w:jc w:val="center"/>
        <w:rPr>
          <w:rFonts w:ascii="BIZ UD明朝 Medium" w:eastAsia="BIZ UD明朝 Medium" w:hAnsi="BIZ UD明朝 Medium"/>
          <w:b/>
          <w:bCs/>
          <w:sz w:val="24"/>
          <w:szCs w:val="40"/>
        </w:rPr>
      </w:pPr>
    </w:p>
    <w:p w14:paraId="44025245" w14:textId="77777777" w:rsidR="00B85436" w:rsidRPr="00945859" w:rsidRDefault="004B5E1C" w:rsidP="00606853">
      <w:pPr>
        <w:spacing w:line="300" w:lineRule="auto"/>
        <w:ind w:leftChars="100" w:left="202"/>
        <w:rPr>
          <w:rFonts w:ascii="BIZ UDゴシック" w:eastAsia="BIZ UDゴシック" w:hAnsi="BIZ UDゴシック"/>
          <w:sz w:val="22"/>
        </w:rPr>
      </w:pPr>
      <w:r w:rsidRPr="00945859">
        <w:rPr>
          <w:rFonts w:ascii="BIZ UDゴシック" w:eastAsia="BIZ UDゴシック" w:hAnsi="BIZ UDゴシック" w:hint="eastAsia"/>
          <w:sz w:val="22"/>
        </w:rPr>
        <w:t xml:space="preserve">１　</w:t>
      </w:r>
      <w:r w:rsidR="00B85436" w:rsidRPr="00945859">
        <w:rPr>
          <w:rFonts w:ascii="BIZ UDゴシック" w:eastAsia="BIZ UDゴシック" w:hAnsi="BIZ UDゴシック" w:hint="eastAsia"/>
          <w:sz w:val="22"/>
        </w:rPr>
        <w:t>交代</w:t>
      </w:r>
      <w:r w:rsidR="008825B0" w:rsidRPr="00945859">
        <w:rPr>
          <w:rFonts w:ascii="BIZ UDゴシック" w:eastAsia="BIZ UDゴシック" w:hAnsi="BIZ UDゴシック" w:hint="eastAsia"/>
          <w:sz w:val="22"/>
        </w:rPr>
        <w:t>（</w:t>
      </w:r>
      <w:r w:rsidR="00B85436" w:rsidRPr="00945859">
        <w:rPr>
          <w:rFonts w:ascii="BIZ UDゴシック" w:eastAsia="BIZ UDゴシック" w:hAnsi="BIZ UDゴシック" w:hint="eastAsia"/>
          <w:sz w:val="22"/>
        </w:rPr>
        <w:t>変更</w:t>
      </w:r>
      <w:r w:rsidR="008825B0" w:rsidRPr="00945859">
        <w:rPr>
          <w:rFonts w:ascii="BIZ UDゴシック" w:eastAsia="BIZ UDゴシック" w:hAnsi="BIZ UDゴシック" w:hint="eastAsia"/>
          <w:sz w:val="22"/>
        </w:rPr>
        <w:t>）</w:t>
      </w:r>
      <w:r w:rsidR="00BC1557" w:rsidRPr="00945859">
        <w:rPr>
          <w:rFonts w:ascii="BIZ UDゴシック" w:eastAsia="BIZ UDゴシック" w:hAnsi="BIZ UDゴシック" w:hint="eastAsia"/>
          <w:sz w:val="22"/>
        </w:rPr>
        <w:t>手続</w:t>
      </w:r>
    </w:p>
    <w:p w14:paraId="281B09E5" w14:textId="5EDDC394" w:rsidR="004B5E1C" w:rsidRPr="00945859" w:rsidRDefault="00B85436" w:rsidP="004B5E1C">
      <w:pPr>
        <w:spacing w:line="288" w:lineRule="auto"/>
        <w:ind w:leftChars="175" w:left="353" w:firstLineChars="128" w:firstLine="258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特別な事情で選手</w:t>
      </w:r>
      <w:r w:rsidR="00EA5EE6" w:rsidRPr="00945859">
        <w:rPr>
          <w:rFonts w:ascii="BIZ UD明朝 Medium" w:eastAsia="BIZ UD明朝 Medium" w:hAnsi="BIZ UD明朝 Medium" w:hint="eastAsia"/>
          <w:szCs w:val="21"/>
        </w:rPr>
        <w:t>・監督</w:t>
      </w:r>
      <w:r w:rsidRPr="00945859">
        <w:rPr>
          <w:rFonts w:ascii="BIZ UD明朝 Medium" w:eastAsia="BIZ UD明朝 Medium" w:hAnsi="BIZ UD明朝 Medium" w:hint="eastAsia"/>
          <w:szCs w:val="21"/>
        </w:rPr>
        <w:t>を交代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（</w:t>
      </w:r>
      <w:r w:rsidRPr="00945859">
        <w:rPr>
          <w:rFonts w:ascii="BIZ UD明朝 Medium" w:eastAsia="BIZ UD明朝 Medium" w:hAnsi="BIZ UD明朝 Medium" w:hint="eastAsia"/>
          <w:szCs w:val="21"/>
        </w:rPr>
        <w:t>変更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）</w:t>
      </w:r>
      <w:r w:rsidRPr="00945859">
        <w:rPr>
          <w:rFonts w:ascii="BIZ UD明朝 Medium" w:eastAsia="BIZ UD明朝 Medium" w:hAnsi="BIZ UD明朝 Medium" w:hint="eastAsia"/>
          <w:szCs w:val="21"/>
        </w:rPr>
        <w:t>する場合には次の交代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（</w:t>
      </w:r>
      <w:r w:rsidRPr="00945859">
        <w:rPr>
          <w:rFonts w:ascii="BIZ UD明朝 Medium" w:eastAsia="BIZ UD明朝 Medium" w:hAnsi="BIZ UD明朝 Medium" w:hint="eastAsia"/>
          <w:szCs w:val="21"/>
        </w:rPr>
        <w:t>変更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）</w:t>
      </w:r>
      <w:r w:rsidR="00BC1557" w:rsidRPr="00945859">
        <w:rPr>
          <w:rFonts w:ascii="BIZ UD明朝 Medium" w:eastAsia="BIZ UD明朝 Medium" w:hAnsi="BIZ UD明朝 Medium" w:hint="eastAsia"/>
          <w:szCs w:val="21"/>
        </w:rPr>
        <w:t>手続き</w:t>
      </w:r>
      <w:r w:rsidRPr="00945859">
        <w:rPr>
          <w:rFonts w:ascii="BIZ UD明朝 Medium" w:eastAsia="BIZ UD明朝 Medium" w:hAnsi="BIZ UD明朝 Medium" w:hint="eastAsia"/>
          <w:szCs w:val="21"/>
        </w:rPr>
        <w:t>を行うこと。ただし、交代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（</w:t>
      </w:r>
      <w:r w:rsidRPr="00945859">
        <w:rPr>
          <w:rFonts w:ascii="BIZ UD明朝 Medium" w:eastAsia="BIZ UD明朝 Medium" w:hAnsi="BIZ UD明朝 Medium" w:hint="eastAsia"/>
          <w:szCs w:val="21"/>
        </w:rPr>
        <w:t>変更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）</w:t>
      </w:r>
      <w:r w:rsidRPr="00945859">
        <w:rPr>
          <w:rFonts w:ascii="BIZ UD明朝 Medium" w:eastAsia="BIZ UD明朝 Medium" w:hAnsi="BIZ UD明朝 Medium" w:hint="eastAsia"/>
          <w:szCs w:val="21"/>
        </w:rPr>
        <w:t>を認めるか否かについては、当該中央競技団体の判断による。</w:t>
      </w:r>
    </w:p>
    <w:p w14:paraId="407E7BCF" w14:textId="239ACD11" w:rsidR="00606853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⑴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実施要項総則</w:t>
      </w:r>
      <w:r w:rsidR="0044217B">
        <w:rPr>
          <w:rFonts w:ascii="BIZ UD明朝 Medium" w:eastAsia="BIZ UD明朝 Medium" w:hAnsi="BIZ UD明朝 Medium" w:hint="eastAsia"/>
          <w:szCs w:val="21"/>
        </w:rPr>
        <w:t>および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当該競技実施要項を参照し</w:t>
      </w:r>
      <w:r w:rsidR="00BC1557" w:rsidRPr="00945859">
        <w:rPr>
          <w:rFonts w:ascii="BIZ UD明朝 Medium" w:eastAsia="BIZ UD明朝 Medium" w:hAnsi="BIZ UD明朝 Medium" w:hint="eastAsia"/>
          <w:szCs w:val="21"/>
        </w:rPr>
        <w:t>、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交代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変更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）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する選手</w:t>
      </w:r>
      <w:r w:rsidR="00EA5EE6" w:rsidRPr="00945859">
        <w:rPr>
          <w:rFonts w:ascii="BIZ UD明朝 Medium" w:eastAsia="BIZ UD明朝 Medium" w:hAnsi="BIZ UD明朝 Medium" w:hint="eastAsia"/>
          <w:szCs w:val="21"/>
        </w:rPr>
        <w:t>・監督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の参加資格を確認した上で、交代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変更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>）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届に必要事項を記入し、各競技が定める提出期限までに、各競技が定める提出先宛</w:t>
      </w:r>
      <w:r w:rsidR="00A67E22" w:rsidRPr="00945859">
        <w:rPr>
          <w:rFonts w:ascii="BIZ UD明朝 Medium" w:eastAsia="BIZ UD明朝 Medium" w:hAnsi="BIZ UD明朝 Medium" w:hint="eastAsia"/>
          <w:szCs w:val="21"/>
        </w:rPr>
        <w:t>て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提出すること。</w:t>
      </w:r>
    </w:p>
    <w:p w14:paraId="5A736B73" w14:textId="77777777" w:rsidR="00606853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⑵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添付書類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診断書等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）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については、各競技の定めにより提出すること。</w:t>
      </w:r>
    </w:p>
    <w:p w14:paraId="77F6BFE6" w14:textId="348F6D8E" w:rsidR="00B85436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⑶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その他、競技により別に定める事項がある場合はそれに従うこと。</w:t>
      </w:r>
    </w:p>
    <w:p w14:paraId="502CE326" w14:textId="77777777" w:rsidR="005B7686" w:rsidRPr="00945859" w:rsidRDefault="005B7686" w:rsidP="005B7686">
      <w:pPr>
        <w:spacing w:line="288" w:lineRule="auto"/>
        <w:ind w:firstLineChars="200" w:firstLine="484"/>
        <w:rPr>
          <w:rFonts w:ascii="BIZ UD明朝 Medium" w:eastAsia="BIZ UD明朝 Medium" w:hAnsi="BIZ UD明朝 Medium"/>
          <w:sz w:val="24"/>
        </w:rPr>
      </w:pPr>
    </w:p>
    <w:p w14:paraId="651307BD" w14:textId="77777777" w:rsidR="00B85436" w:rsidRPr="00945859" w:rsidRDefault="004B5E1C" w:rsidP="004B5E1C">
      <w:pPr>
        <w:spacing w:line="288" w:lineRule="auto"/>
        <w:ind w:leftChars="103" w:left="208"/>
        <w:rPr>
          <w:rFonts w:ascii="BIZ UDゴシック" w:eastAsia="BIZ UDゴシック" w:hAnsi="BIZ UDゴシック"/>
          <w:sz w:val="22"/>
        </w:rPr>
      </w:pPr>
      <w:r w:rsidRPr="00945859">
        <w:rPr>
          <w:rFonts w:ascii="BIZ UDゴシック" w:eastAsia="BIZ UDゴシック" w:hAnsi="BIZ UDゴシック" w:hint="eastAsia"/>
          <w:sz w:val="22"/>
        </w:rPr>
        <w:t xml:space="preserve">２　</w:t>
      </w:r>
      <w:r w:rsidR="00B85436" w:rsidRPr="00945859">
        <w:rPr>
          <w:rFonts w:ascii="BIZ UDゴシック" w:eastAsia="BIZ UDゴシック" w:hAnsi="BIZ UDゴシック" w:hint="eastAsia"/>
          <w:sz w:val="22"/>
        </w:rPr>
        <w:t>棄権手続</w:t>
      </w:r>
    </w:p>
    <w:p w14:paraId="261CBCD2" w14:textId="4DE7959D" w:rsidR="004B5E1C" w:rsidRPr="00945859" w:rsidRDefault="00B85436" w:rsidP="004B5E1C">
      <w:pPr>
        <w:spacing w:line="288" w:lineRule="auto"/>
        <w:ind w:leftChars="190" w:left="383" w:firstLineChars="112" w:firstLine="226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参加申込み締切後から競技初戦までの間にお</w:t>
      </w:r>
      <w:r w:rsidR="00BC1557" w:rsidRPr="00945859">
        <w:rPr>
          <w:rFonts w:ascii="BIZ UD明朝 Medium" w:eastAsia="BIZ UD明朝 Medium" w:hAnsi="BIZ UD明朝 Medium" w:hint="eastAsia"/>
          <w:szCs w:val="21"/>
        </w:rPr>
        <w:t>いて、特別な事情で選手が競技会を棄権する場合には、</w:t>
      </w:r>
      <w:r w:rsidR="005222C6" w:rsidRPr="005222C6">
        <w:rPr>
          <w:rFonts w:ascii="BIZ UD明朝 Medium" w:eastAsia="BIZ UD明朝 Medium" w:hAnsi="BIZ UD明朝 Medium"/>
          <w:szCs w:val="21"/>
        </w:rPr>
        <w:t>実施要項総則</w:t>
      </w:r>
      <w:r w:rsidR="005222C6">
        <w:rPr>
          <w:rFonts w:ascii="BIZ UD明朝 Medium" w:eastAsia="BIZ UD明朝 Medium" w:hAnsi="BIZ UD明朝 Medium" w:hint="eastAsia"/>
          <w:szCs w:val="21"/>
        </w:rPr>
        <w:t>に基づき、</w:t>
      </w:r>
      <w:r w:rsidR="00BC1557" w:rsidRPr="00945859">
        <w:rPr>
          <w:rFonts w:ascii="BIZ UD明朝 Medium" w:eastAsia="BIZ UD明朝 Medium" w:hAnsi="BIZ UD明朝 Medium" w:hint="eastAsia"/>
          <w:szCs w:val="21"/>
        </w:rPr>
        <w:t>次の棄権手続き</w:t>
      </w:r>
      <w:r w:rsidRPr="00945859">
        <w:rPr>
          <w:rFonts w:ascii="BIZ UD明朝 Medium" w:eastAsia="BIZ UD明朝 Medium" w:hAnsi="BIZ UD明朝 Medium" w:hint="eastAsia"/>
          <w:szCs w:val="21"/>
        </w:rPr>
        <w:t>をとること。</w:t>
      </w:r>
    </w:p>
    <w:p w14:paraId="3CFD615E" w14:textId="3F3D84AD" w:rsidR="00606853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⑴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当該選手</w:t>
      </w:r>
      <w:r w:rsidR="00EE731B">
        <w:rPr>
          <w:rFonts w:ascii="BIZ UD明朝 Medium" w:eastAsia="BIZ UD明朝 Medium" w:hAnsi="BIZ UD明朝 Medium" w:hint="eastAsia"/>
          <w:szCs w:val="21"/>
        </w:rPr>
        <w:t>または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監督は、所属都道府県の連絡責任者へ連絡すること。連絡を受けた都道府県連絡責任者は、棄権届に必要事項を記入し、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当該競技会責任者</w:t>
      </w:r>
      <w:r w:rsidR="00B85436" w:rsidRPr="00945859">
        <w:rPr>
          <w:rFonts w:ascii="BIZ UD明朝 Medium" w:eastAsia="BIZ UD明朝 Medium" w:hAnsi="BIZ UD明朝 Medium" w:hint="eastAsia"/>
          <w:bCs/>
          <w:szCs w:val="21"/>
          <w:u w:val="single"/>
        </w:rPr>
        <w:t>※</w:t>
      </w:r>
      <w:r w:rsidR="002B164E" w:rsidRPr="00945859">
        <w:rPr>
          <w:rFonts w:ascii="BIZ UD明朝 Medium" w:eastAsia="BIZ UD明朝 Medium" w:hAnsi="BIZ UD明朝 Medium" w:hint="eastAsia"/>
          <w:bCs/>
          <w:szCs w:val="21"/>
          <w:u w:val="single"/>
        </w:rPr>
        <w:t>１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宛</w:t>
      </w:r>
      <w:r w:rsidR="00A67E22" w:rsidRPr="00945859">
        <w:rPr>
          <w:rFonts w:ascii="BIZ UD明朝 Medium" w:eastAsia="BIZ UD明朝 Medium" w:hAnsi="BIZ UD明朝 Medium" w:hint="eastAsia"/>
          <w:szCs w:val="21"/>
          <w:u w:val="single"/>
        </w:rPr>
        <w:t>て</w:t>
      </w:r>
      <w:r w:rsidR="0058221E" w:rsidRPr="00945859">
        <w:rPr>
          <w:rFonts w:ascii="BIZ UD明朝 Medium" w:eastAsia="BIZ UD明朝 Medium" w:hAnsi="BIZ UD明朝 Medium" w:hint="eastAsia"/>
          <w:szCs w:val="21"/>
          <w:u w:val="single"/>
        </w:rPr>
        <w:t>に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提出すること</w:t>
      </w:r>
      <w:r w:rsidR="0058221E" w:rsidRPr="00945859">
        <w:rPr>
          <w:rFonts w:ascii="BIZ UD明朝 Medium" w:eastAsia="BIZ UD明朝 Medium" w:hAnsi="BIZ UD明朝 Medium" w:hint="eastAsia"/>
          <w:szCs w:val="21"/>
          <w:u w:val="single"/>
        </w:rPr>
        <w:t>（開催県実行委員会、会場地実行委員会等には提出不要）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。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なお、原本は提出後必ず保管し、下記</w:t>
      </w:r>
      <w:r w:rsidR="004B5E1C" w:rsidRPr="00945859">
        <w:rPr>
          <w:rFonts w:ascii="BIZ UD明朝 Medium" w:eastAsia="BIZ UD明朝 Medium" w:hAnsi="BIZ UD明朝 Medium" w:hint="eastAsia"/>
          <w:szCs w:val="21"/>
          <w:u w:val="single"/>
        </w:rPr>
        <w:t>３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に従い</w:t>
      </w:r>
      <w:r w:rsidR="00013173" w:rsidRPr="00945859">
        <w:rPr>
          <w:rFonts w:ascii="BIZ UD明朝 Medium" w:eastAsia="BIZ UD明朝 Medium" w:hAnsi="BIZ UD明朝 Medium" w:hint="eastAsia"/>
          <w:szCs w:val="21"/>
          <w:u w:val="single"/>
        </w:rPr>
        <w:t>、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後日</w:t>
      </w:r>
      <w:r w:rsidR="00013173" w:rsidRPr="00945859">
        <w:rPr>
          <w:rFonts w:ascii="BIZ UD明朝 Medium" w:eastAsia="BIZ UD明朝 Medium" w:hAnsi="BIZ UD明朝 Medium" w:hint="eastAsia"/>
          <w:szCs w:val="21"/>
          <w:u w:val="single"/>
        </w:rPr>
        <w:t>、</w:t>
      </w:r>
      <w:r w:rsidR="00DC693F" w:rsidRPr="00945859">
        <w:rPr>
          <w:rFonts w:ascii="BIZ UD明朝 Medium" w:eastAsia="BIZ UD明朝 Medium" w:hAnsi="BIZ UD明朝 Medium" w:hint="eastAsia"/>
          <w:szCs w:val="21"/>
          <w:u w:val="single"/>
        </w:rPr>
        <w:t>公益財団法人</w:t>
      </w:r>
      <w:r w:rsidR="00502C79" w:rsidRPr="00945859">
        <w:rPr>
          <w:rFonts w:ascii="BIZ UD明朝 Medium" w:eastAsia="BIZ UD明朝 Medium" w:hAnsi="BIZ UD明朝 Medium" w:hint="eastAsia"/>
          <w:szCs w:val="21"/>
          <w:u w:val="single"/>
        </w:rPr>
        <w:t>日本スポーツ協会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へ提出すること。</w:t>
      </w:r>
    </w:p>
    <w:p w14:paraId="339ABCF8" w14:textId="0886CE87" w:rsidR="00606853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⑵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中央競技団体への</w:t>
      </w:r>
      <w:r w:rsidR="005222C6">
        <w:rPr>
          <w:rFonts w:ascii="BIZ UD明朝 Medium" w:eastAsia="BIZ UD明朝 Medium" w:hAnsi="BIZ UD明朝 Medium" w:hint="eastAsia"/>
          <w:szCs w:val="21"/>
        </w:rPr>
        <w:t>提出にあたり、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診断書等の添付は不要。</w:t>
      </w:r>
    </w:p>
    <w:p w14:paraId="52365978" w14:textId="13B67C2A" w:rsidR="00B85436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⑶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その他</w:t>
      </w:r>
      <w:r w:rsidR="005B7686" w:rsidRPr="00945859">
        <w:rPr>
          <w:rFonts w:ascii="BIZ UD明朝 Medium" w:eastAsia="BIZ UD明朝 Medium" w:hAnsi="BIZ UD明朝 Medium" w:hint="eastAsia"/>
          <w:szCs w:val="21"/>
        </w:rPr>
        <w:t>、</w:t>
      </w:r>
      <w:r w:rsidR="005222C6">
        <w:rPr>
          <w:rFonts w:ascii="BIZ UD明朝 Medium" w:eastAsia="BIZ UD明朝 Medium" w:hAnsi="BIZ UD明朝 Medium" w:hint="eastAsia"/>
          <w:szCs w:val="21"/>
        </w:rPr>
        <w:t>中央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競技</w:t>
      </w:r>
      <w:r w:rsidR="005222C6">
        <w:rPr>
          <w:rFonts w:ascii="BIZ UD明朝 Medium" w:eastAsia="BIZ UD明朝 Medium" w:hAnsi="BIZ UD明朝 Medium" w:hint="eastAsia"/>
          <w:szCs w:val="21"/>
        </w:rPr>
        <w:t>団体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により別に定める事項がある場合</w:t>
      </w:r>
      <w:r w:rsidR="005B7686" w:rsidRPr="00945859">
        <w:rPr>
          <w:rFonts w:ascii="BIZ UD明朝 Medium" w:eastAsia="BIZ UD明朝 Medium" w:hAnsi="BIZ UD明朝 Medium" w:hint="eastAsia"/>
          <w:szCs w:val="21"/>
        </w:rPr>
        <w:t>に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はそれに従うこと。</w:t>
      </w:r>
    </w:p>
    <w:p w14:paraId="0A1344BC" w14:textId="77777777" w:rsidR="005B7686" w:rsidRPr="00945859" w:rsidRDefault="005B7686">
      <w:pPr>
        <w:spacing w:line="288" w:lineRule="auto"/>
        <w:ind w:firstLineChars="200" w:firstLine="404"/>
        <w:rPr>
          <w:rFonts w:ascii="BIZ UD明朝 Medium" w:eastAsia="BIZ UD明朝 Medium" w:hAnsi="BIZ UD明朝 Medium"/>
          <w:szCs w:val="21"/>
        </w:rPr>
      </w:pPr>
    </w:p>
    <w:p w14:paraId="2040A89B" w14:textId="77777777" w:rsidR="00B85436" w:rsidRPr="00945859" w:rsidRDefault="004B5E1C" w:rsidP="004B5E1C">
      <w:pPr>
        <w:spacing w:line="288" w:lineRule="auto"/>
        <w:ind w:left="224" w:rightChars="-41" w:right="-83"/>
        <w:rPr>
          <w:rFonts w:ascii="BIZ UDゴシック" w:eastAsia="BIZ UDゴシック" w:hAnsi="BIZ UDゴシック"/>
          <w:sz w:val="22"/>
        </w:rPr>
      </w:pPr>
      <w:r w:rsidRPr="00945859">
        <w:rPr>
          <w:rFonts w:ascii="BIZ UDゴシック" w:eastAsia="BIZ UDゴシック" w:hAnsi="BIZ UDゴシック" w:hint="eastAsia"/>
          <w:sz w:val="22"/>
        </w:rPr>
        <w:t xml:space="preserve">３　</w:t>
      </w:r>
      <w:r w:rsidR="00B85436" w:rsidRPr="00945859">
        <w:rPr>
          <w:rFonts w:ascii="BIZ UDゴシック" w:eastAsia="BIZ UDゴシック" w:hAnsi="BIZ UDゴシック" w:hint="eastAsia"/>
          <w:sz w:val="22"/>
        </w:rPr>
        <w:t>大会終了後の手続</w:t>
      </w:r>
    </w:p>
    <w:p w14:paraId="6B9100A6" w14:textId="4534D244" w:rsidR="004B5E1C" w:rsidRPr="00945859" w:rsidRDefault="00B85436" w:rsidP="004B5E1C">
      <w:pPr>
        <w:spacing w:line="288" w:lineRule="auto"/>
        <w:ind w:rightChars="-41" w:right="-83" w:firstLineChars="300" w:firstLine="605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大会終了後、都道府県</w:t>
      </w:r>
      <w:r w:rsidR="00013173" w:rsidRPr="00945859">
        <w:rPr>
          <w:rFonts w:ascii="BIZ UD明朝 Medium" w:eastAsia="BIZ UD明朝 Medium" w:hAnsi="BIZ UD明朝 Medium" w:hint="eastAsia"/>
          <w:szCs w:val="21"/>
        </w:rPr>
        <w:t>スポーツ</w:t>
      </w:r>
      <w:r w:rsidRPr="00945859">
        <w:rPr>
          <w:rFonts w:ascii="BIZ UD明朝 Medium" w:eastAsia="BIZ UD明朝 Medium" w:hAnsi="BIZ UD明朝 Medium" w:hint="eastAsia"/>
          <w:szCs w:val="21"/>
        </w:rPr>
        <w:t>協会ならびに中央競技団体は次の手続きを行うこと。</w:t>
      </w:r>
    </w:p>
    <w:p w14:paraId="79FDA396" w14:textId="01B9C1C8" w:rsidR="00606853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⑴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都道府県</w:t>
      </w:r>
      <w:r w:rsidR="004F6881" w:rsidRPr="00945859">
        <w:rPr>
          <w:rFonts w:ascii="BIZ UD明朝 Medium" w:eastAsia="BIZ UD明朝 Medium" w:hAnsi="BIZ UD明朝 Medium" w:hint="eastAsia"/>
          <w:szCs w:val="21"/>
        </w:rPr>
        <w:t>スポーツ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協会は、大会終了後通知される</w:t>
      </w:r>
      <w:r w:rsidR="00DC693F" w:rsidRPr="00945859">
        <w:rPr>
          <w:rFonts w:ascii="BIZ UD明朝 Medium" w:eastAsia="BIZ UD明朝 Medium" w:hAnsi="BIZ UD明朝 Medium" w:hint="eastAsia"/>
          <w:szCs w:val="21"/>
        </w:rPr>
        <w:t>公益財団法人</w:t>
      </w:r>
      <w:r w:rsidR="00502C79" w:rsidRPr="00945859">
        <w:rPr>
          <w:rFonts w:ascii="BIZ UD明朝 Medium" w:eastAsia="BIZ UD明朝 Medium" w:hAnsi="BIZ UD明朝 Medium" w:hint="eastAsia"/>
          <w:szCs w:val="21"/>
        </w:rPr>
        <w:t>日本スポーツ協会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の案内に従い、交代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変更</w:t>
      </w:r>
      <w:r w:rsidR="008825B0" w:rsidRPr="00945859">
        <w:rPr>
          <w:rFonts w:ascii="BIZ UD明朝 Medium" w:eastAsia="BIZ UD明朝 Medium" w:hAnsi="BIZ UD明朝 Medium" w:hint="eastAsia"/>
          <w:szCs w:val="21"/>
        </w:rPr>
        <w:t>）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手続き後の参加申込み情報の修正を行うこと。ただし、棄権手続きの場合、参加申込み情報の修正は不要。</w:t>
      </w:r>
    </w:p>
    <w:p w14:paraId="068FF8E8" w14:textId="77777777" w:rsidR="00606853" w:rsidRPr="00945859" w:rsidRDefault="00606853" w:rsidP="00606853">
      <w:pPr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⑵</w:t>
      </w:r>
      <w:r w:rsidR="004B5E1C" w:rsidRPr="0094585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5B7686" w:rsidRPr="00945859">
        <w:rPr>
          <w:rFonts w:ascii="BIZ UD明朝 Medium" w:eastAsia="BIZ UD明朝 Medium" w:hAnsi="BIZ UD明朝 Medium" w:hint="eastAsia"/>
          <w:szCs w:val="21"/>
        </w:rPr>
        <w:t>大会終了後２週間以内に</w:t>
      </w:r>
      <w:r w:rsidR="00B85436" w:rsidRPr="00945859">
        <w:rPr>
          <w:rFonts w:ascii="BIZ UD明朝 Medium" w:eastAsia="BIZ UD明朝 Medium" w:hAnsi="BIZ UD明朝 Medium" w:hint="eastAsia"/>
          <w:szCs w:val="21"/>
        </w:rPr>
        <w:t>、</w:t>
      </w:r>
      <w:r w:rsidR="00013173" w:rsidRPr="00945859">
        <w:rPr>
          <w:rFonts w:ascii="BIZ UD明朝 Medium" w:eastAsia="BIZ UD明朝 Medium" w:hAnsi="BIZ UD明朝 Medium" w:hint="eastAsia"/>
          <w:szCs w:val="21"/>
        </w:rPr>
        <w:t>下記</w:t>
      </w:r>
      <w:r w:rsidR="005B7686" w:rsidRPr="00945859">
        <w:rPr>
          <w:rFonts w:ascii="BIZ UD明朝 Medium" w:eastAsia="BIZ UD明朝 Medium" w:hAnsi="BIZ UD明朝 Medium" w:hint="eastAsia"/>
          <w:szCs w:val="21"/>
        </w:rPr>
        <w:t>を公益財団法人</w:t>
      </w:r>
      <w:r w:rsidR="00502C79" w:rsidRPr="00945859">
        <w:rPr>
          <w:rFonts w:ascii="BIZ UD明朝 Medium" w:eastAsia="BIZ UD明朝 Medium" w:hAnsi="BIZ UD明朝 Medium" w:hint="eastAsia"/>
          <w:szCs w:val="21"/>
        </w:rPr>
        <w:t>日本スポーツ協会</w:t>
      </w:r>
      <w:r w:rsidR="005B7686" w:rsidRPr="00945859">
        <w:rPr>
          <w:rFonts w:ascii="BIZ UD明朝 Medium" w:eastAsia="BIZ UD明朝 Medium" w:hAnsi="BIZ UD明朝 Medium" w:hint="eastAsia"/>
          <w:szCs w:val="21"/>
        </w:rPr>
        <w:t>に提出すること。</w:t>
      </w:r>
    </w:p>
    <w:p w14:paraId="52926BBA" w14:textId="64F62471" w:rsidR="00606853" w:rsidRPr="00945859" w:rsidRDefault="00606853" w:rsidP="00606853">
      <w:pPr>
        <w:spacing w:line="288" w:lineRule="auto"/>
        <w:ind w:leftChars="300" w:left="807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  <w:u w:val="single"/>
        </w:rPr>
        <w:t>ア</w:t>
      </w:r>
      <w:r w:rsidR="00987FBF" w:rsidRPr="00945859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中央競技団体は、交代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変更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）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届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写し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）</w:t>
      </w:r>
      <w:r w:rsidR="0044217B">
        <w:rPr>
          <w:rFonts w:ascii="BIZ UD明朝 Medium" w:eastAsia="BIZ UD明朝 Medium" w:hAnsi="BIZ UD明朝 Medium" w:hint="eastAsia"/>
          <w:szCs w:val="21"/>
          <w:u w:val="single"/>
        </w:rPr>
        <w:t>および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棄権届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写し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）</w:t>
      </w:r>
    </w:p>
    <w:p w14:paraId="69913D30" w14:textId="3B222184" w:rsidR="00FC38C2" w:rsidRPr="00945859" w:rsidRDefault="00987FBF" w:rsidP="00606853">
      <w:pPr>
        <w:spacing w:line="288" w:lineRule="auto"/>
        <w:ind w:leftChars="300" w:left="807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  <w:u w:val="single"/>
        </w:rPr>
        <w:t xml:space="preserve">イ　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都道府県</w:t>
      </w:r>
      <w:r w:rsidR="004F6881" w:rsidRPr="00945859">
        <w:rPr>
          <w:rFonts w:ascii="BIZ UD明朝 Medium" w:eastAsia="BIZ UD明朝 Medium" w:hAnsi="BIZ UD明朝 Medium" w:hint="eastAsia"/>
          <w:szCs w:val="21"/>
          <w:u w:val="single"/>
        </w:rPr>
        <w:t>スポーツ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協会は、棄権届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（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原本</w:t>
      </w:r>
      <w:r w:rsidR="008825B0" w:rsidRPr="00945859">
        <w:rPr>
          <w:rFonts w:ascii="BIZ UD明朝 Medium" w:eastAsia="BIZ UD明朝 Medium" w:hAnsi="BIZ UD明朝 Medium" w:hint="eastAsia"/>
          <w:szCs w:val="21"/>
          <w:u w:val="single"/>
        </w:rPr>
        <w:t>）</w:t>
      </w:r>
      <w:r w:rsidR="0044217B">
        <w:rPr>
          <w:rFonts w:ascii="BIZ UD明朝 Medium" w:eastAsia="BIZ UD明朝 Medium" w:hAnsi="BIZ UD明朝 Medium" w:hint="eastAsia"/>
          <w:szCs w:val="21"/>
          <w:u w:val="single"/>
        </w:rPr>
        <w:t>および</w:t>
      </w:r>
      <w:r w:rsidR="00B85436" w:rsidRPr="00945859">
        <w:rPr>
          <w:rFonts w:ascii="BIZ UD明朝 Medium" w:eastAsia="BIZ UD明朝 Medium" w:hAnsi="BIZ UD明朝 Medium" w:hint="eastAsia"/>
          <w:szCs w:val="21"/>
          <w:u w:val="single"/>
        </w:rPr>
        <w:t>棄権届提出一覧</w:t>
      </w:r>
    </w:p>
    <w:p w14:paraId="03E551BA" w14:textId="77777777" w:rsidR="00FC38C2" w:rsidRPr="0044217B" w:rsidRDefault="00FC38C2" w:rsidP="00FC38C2">
      <w:pPr>
        <w:spacing w:line="288" w:lineRule="auto"/>
        <w:ind w:rightChars="58" w:right="117"/>
        <w:rPr>
          <w:rFonts w:ascii="BIZ UD明朝 Medium" w:eastAsia="BIZ UD明朝 Medium" w:hAnsi="BIZ UD明朝 Medium"/>
          <w:szCs w:val="21"/>
          <w:u w:val="single"/>
        </w:rPr>
      </w:pPr>
    </w:p>
    <w:p w14:paraId="0432515B" w14:textId="0E289702" w:rsidR="00B85436" w:rsidRPr="00945859" w:rsidRDefault="00B85436" w:rsidP="0012730B">
      <w:pPr>
        <w:tabs>
          <w:tab w:val="left" w:pos="2128"/>
        </w:tabs>
        <w:spacing w:line="288" w:lineRule="auto"/>
        <w:ind w:leftChars="200" w:left="606" w:hangingChars="100" w:hanging="202"/>
        <w:rPr>
          <w:rFonts w:ascii="BIZ UD明朝 Medium" w:eastAsia="BIZ UD明朝 Medium" w:hAnsi="BIZ UD明朝 Medium"/>
          <w:szCs w:val="21"/>
        </w:rPr>
      </w:pPr>
      <w:r w:rsidRPr="00945859">
        <w:rPr>
          <w:rFonts w:ascii="BIZ UD明朝 Medium" w:eastAsia="BIZ UD明朝 Medium" w:hAnsi="BIZ UD明朝 Medium" w:hint="eastAsia"/>
          <w:szCs w:val="21"/>
        </w:rPr>
        <w:t>※</w:t>
      </w:r>
      <w:r w:rsidR="002B164E" w:rsidRPr="00945859">
        <w:rPr>
          <w:rFonts w:ascii="BIZ UD明朝 Medium" w:eastAsia="BIZ UD明朝 Medium" w:hAnsi="BIZ UD明朝 Medium" w:hint="eastAsia"/>
          <w:szCs w:val="21"/>
        </w:rPr>
        <w:t>１</w:t>
      </w:r>
      <w:r w:rsidRPr="00945859">
        <w:rPr>
          <w:rFonts w:ascii="BIZ UD明朝 Medium" w:eastAsia="BIZ UD明朝 Medium" w:hAnsi="BIZ UD明朝 Medium" w:hint="eastAsia"/>
          <w:szCs w:val="21"/>
        </w:rPr>
        <w:t xml:space="preserve">　競技会責任者</w:t>
      </w:r>
      <w:r w:rsidR="0044217B">
        <w:rPr>
          <w:rFonts w:ascii="BIZ UD明朝 Medium" w:eastAsia="BIZ UD明朝 Medium" w:hAnsi="BIZ UD明朝 Medium" w:hint="eastAsia"/>
          <w:szCs w:val="21"/>
        </w:rPr>
        <w:t>および</w:t>
      </w:r>
      <w:r w:rsidR="00D82C28" w:rsidRPr="00945859">
        <w:rPr>
          <w:rFonts w:ascii="BIZ UD明朝 Medium" w:eastAsia="BIZ UD明朝 Medium" w:hAnsi="BIZ UD明朝 Medium" w:hint="eastAsia"/>
          <w:szCs w:val="21"/>
        </w:rPr>
        <w:t>指定連絡先</w:t>
      </w:r>
      <w:r w:rsidRPr="00945859">
        <w:rPr>
          <w:rFonts w:ascii="BIZ UD明朝 Medium" w:eastAsia="BIZ UD明朝 Medium" w:hAnsi="BIZ UD明朝 Medium" w:hint="eastAsia"/>
          <w:szCs w:val="21"/>
        </w:rPr>
        <w:t>は、</w:t>
      </w:r>
      <w:r w:rsidR="00DC693F" w:rsidRPr="00945859">
        <w:rPr>
          <w:rFonts w:ascii="BIZ UD明朝 Medium" w:eastAsia="BIZ UD明朝 Medium" w:hAnsi="BIZ UD明朝 Medium" w:hint="eastAsia"/>
          <w:szCs w:val="21"/>
        </w:rPr>
        <w:t>公益財団法人</w:t>
      </w:r>
      <w:r w:rsidR="00502C79" w:rsidRPr="00945859">
        <w:rPr>
          <w:rFonts w:ascii="BIZ UD明朝 Medium" w:eastAsia="BIZ UD明朝 Medium" w:hAnsi="BIZ UD明朝 Medium" w:hint="eastAsia"/>
          <w:szCs w:val="21"/>
        </w:rPr>
        <w:t>日本スポーツ協会</w:t>
      </w:r>
      <w:r w:rsidRPr="00945859">
        <w:rPr>
          <w:rFonts w:ascii="BIZ UD明朝 Medium" w:eastAsia="BIZ UD明朝 Medium" w:hAnsi="BIZ UD明朝 Medium" w:hint="eastAsia"/>
          <w:szCs w:val="21"/>
        </w:rPr>
        <w:t>が大会開催前に各中央競技団体に対し照会を行い、取りまとめの上</w:t>
      </w:r>
      <w:r w:rsidR="00551D56" w:rsidRPr="00945859">
        <w:rPr>
          <w:rFonts w:ascii="BIZ UD明朝 Medium" w:eastAsia="BIZ UD明朝 Medium" w:hAnsi="BIZ UD明朝 Medium" w:hint="eastAsia"/>
          <w:szCs w:val="21"/>
        </w:rPr>
        <w:t>、</w:t>
      </w:r>
      <w:r w:rsidRPr="00945859">
        <w:rPr>
          <w:rFonts w:ascii="BIZ UD明朝 Medium" w:eastAsia="BIZ UD明朝 Medium" w:hAnsi="BIZ UD明朝 Medium" w:hint="eastAsia"/>
          <w:szCs w:val="21"/>
        </w:rPr>
        <w:t>都道府県</w:t>
      </w:r>
      <w:r w:rsidR="004F6881" w:rsidRPr="00945859">
        <w:rPr>
          <w:rFonts w:ascii="BIZ UD明朝 Medium" w:eastAsia="BIZ UD明朝 Medium" w:hAnsi="BIZ UD明朝 Medium" w:hint="eastAsia"/>
          <w:szCs w:val="21"/>
        </w:rPr>
        <w:t>スポーツ</w:t>
      </w:r>
      <w:r w:rsidRPr="00945859">
        <w:rPr>
          <w:rFonts w:ascii="BIZ UD明朝 Medium" w:eastAsia="BIZ UD明朝 Medium" w:hAnsi="BIZ UD明朝 Medium" w:hint="eastAsia"/>
          <w:szCs w:val="21"/>
        </w:rPr>
        <w:t>協会に通知する。</w:t>
      </w:r>
    </w:p>
    <w:sectPr w:rsidR="00B85436" w:rsidRPr="00945859" w:rsidSect="0067161C">
      <w:footerReference w:type="default" r:id="rId8"/>
      <w:pgSz w:w="11906" w:h="16838" w:code="9"/>
      <w:pgMar w:top="851" w:right="851" w:bottom="425" w:left="964" w:header="567" w:footer="397" w:gutter="0"/>
      <w:pgNumType w:fmt="numberInDash" w:start="350"/>
      <w:cols w:space="425"/>
      <w:docGrid w:type="linesAndChars" w:linePitch="310" w:charSpace="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F1EE4" w14:textId="77777777" w:rsidR="009A0BEA" w:rsidRDefault="009A0BEA">
      <w:r>
        <w:separator/>
      </w:r>
    </w:p>
  </w:endnote>
  <w:endnote w:type="continuationSeparator" w:id="0">
    <w:p w14:paraId="179E7D2A" w14:textId="77777777" w:rsidR="009A0BEA" w:rsidRDefault="009A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50F3B" w14:textId="4DD32283" w:rsidR="00452C5C" w:rsidRPr="009305C3" w:rsidRDefault="00452C5C" w:rsidP="0002339A">
    <w:pPr>
      <w:pStyle w:val="a6"/>
      <w:jc w:val="center"/>
      <w:rPr>
        <w:rFonts w:asciiTheme="minorEastAsia" w:eastAsiaTheme="minorEastAsia" w:hAnsi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AAF77" w14:textId="77777777" w:rsidR="009A0BEA" w:rsidRDefault="009A0BEA">
      <w:r>
        <w:separator/>
      </w:r>
    </w:p>
  </w:footnote>
  <w:footnote w:type="continuationSeparator" w:id="0">
    <w:p w14:paraId="54D70E4E" w14:textId="77777777" w:rsidR="009A0BEA" w:rsidRDefault="009A0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58A6"/>
    <w:multiLevelType w:val="hybridMultilevel"/>
    <w:tmpl w:val="3EEEBE36"/>
    <w:lvl w:ilvl="0" w:tplc="420E7F1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ascii="Century" w:eastAsia="ＭＳ 明朝" w:hAnsi="Century" w:hint="default"/>
        <w:b w:val="0"/>
        <w:i w:val="0"/>
        <w:sz w:val="21"/>
      </w:rPr>
    </w:lvl>
    <w:lvl w:ilvl="1" w:tplc="185C09E4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4503ABD"/>
    <w:multiLevelType w:val="hybridMultilevel"/>
    <w:tmpl w:val="7CCC45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B525452">
      <w:start w:val="1"/>
      <w:numFmt w:val="bullet"/>
      <w:lvlText w:val=""/>
      <w:lvlJc w:val="left"/>
      <w:pPr>
        <w:tabs>
          <w:tab w:val="num" w:pos="780"/>
        </w:tabs>
        <w:ind w:left="703" w:hanging="283"/>
      </w:pPr>
      <w:rPr>
        <w:rFonts w:ascii="Symbol" w:eastAsia="ＭＳ 明朝" w:hAnsi="Symbol" w:cs="Times New Roman" w:hint="default"/>
        <w:color w:val="auto"/>
        <w:sz w:val="21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2F646F4"/>
    <w:multiLevelType w:val="hybridMultilevel"/>
    <w:tmpl w:val="7CCC4586"/>
    <w:lvl w:ilvl="0" w:tplc="AA585BB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</w:rPr>
    </w:lvl>
    <w:lvl w:ilvl="1" w:tplc="8506B0BC">
      <w:start w:val="1"/>
      <w:numFmt w:val="bullet"/>
      <w:lvlText w:val=""/>
      <w:lvlJc w:val="left"/>
      <w:pPr>
        <w:tabs>
          <w:tab w:val="num" w:pos="780"/>
        </w:tabs>
        <w:ind w:left="703" w:hanging="283"/>
      </w:pPr>
      <w:rPr>
        <w:rFonts w:ascii="Symbol" w:eastAsia="ＭＳ 明朝" w:hAnsi="Symbol" w:cs="Times New Roman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EA2594B"/>
    <w:multiLevelType w:val="hybridMultilevel"/>
    <w:tmpl w:val="B8C4D1E8"/>
    <w:lvl w:ilvl="0" w:tplc="236439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ascii="Century" w:eastAsia="ＭＳ 明朝" w:hAnsi="Century" w:hint="default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9A56333"/>
    <w:multiLevelType w:val="hybridMultilevel"/>
    <w:tmpl w:val="7828F1B2"/>
    <w:lvl w:ilvl="0" w:tplc="80084F80">
      <w:start w:val="5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5BD37CA6"/>
    <w:multiLevelType w:val="hybridMultilevel"/>
    <w:tmpl w:val="99FCF3D6"/>
    <w:lvl w:ilvl="0" w:tplc="2364394C">
      <w:start w:val="1"/>
      <w:numFmt w:val="decimal"/>
      <w:lvlText w:val="(%1)"/>
      <w:lvlJc w:val="left"/>
      <w:pPr>
        <w:tabs>
          <w:tab w:val="num" w:pos="1344"/>
        </w:tabs>
        <w:ind w:left="1344" w:hanging="420"/>
      </w:pPr>
      <w:rPr>
        <w:rFonts w:ascii="Century" w:eastAsia="ＭＳ 明朝" w:hAnsi="Century" w:hint="default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4"/>
        </w:tabs>
        <w:ind w:left="17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4"/>
        </w:tabs>
        <w:ind w:left="21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4"/>
        </w:tabs>
        <w:ind w:left="26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4"/>
        </w:tabs>
        <w:ind w:left="30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4"/>
        </w:tabs>
        <w:ind w:left="34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4"/>
        </w:tabs>
        <w:ind w:left="38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4"/>
        </w:tabs>
        <w:ind w:left="42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4"/>
        </w:tabs>
        <w:ind w:left="4704" w:hanging="420"/>
      </w:pPr>
    </w:lvl>
  </w:abstractNum>
  <w:abstractNum w:abstractNumId="6" w15:restartNumberingAfterBreak="0">
    <w:nsid w:val="5D861E7B"/>
    <w:multiLevelType w:val="hybridMultilevel"/>
    <w:tmpl w:val="7538732A"/>
    <w:lvl w:ilvl="0" w:tplc="0922A6DA">
      <w:start w:val="1"/>
      <w:numFmt w:val="bullet"/>
      <w:lvlText w:val="・"/>
      <w:lvlJc w:val="left"/>
      <w:pPr>
        <w:tabs>
          <w:tab w:val="num" w:pos="474"/>
        </w:tabs>
        <w:ind w:left="47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4"/>
        </w:tabs>
        <w:ind w:left="9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4"/>
        </w:tabs>
        <w:ind w:left="13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4"/>
        </w:tabs>
        <w:ind w:left="17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4"/>
        </w:tabs>
        <w:ind w:left="22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4"/>
        </w:tabs>
        <w:ind w:left="26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4"/>
        </w:tabs>
        <w:ind w:left="30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4"/>
        </w:tabs>
        <w:ind w:left="34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4"/>
        </w:tabs>
        <w:ind w:left="3894" w:hanging="420"/>
      </w:pPr>
      <w:rPr>
        <w:rFonts w:ascii="Wingdings" w:hAnsi="Wingdings" w:hint="default"/>
      </w:rPr>
    </w:lvl>
  </w:abstractNum>
  <w:abstractNum w:abstractNumId="7" w15:restartNumberingAfterBreak="0">
    <w:nsid w:val="614F5368"/>
    <w:multiLevelType w:val="hybridMultilevel"/>
    <w:tmpl w:val="7CCC45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AAACFBA">
      <w:start w:val="1"/>
      <w:numFmt w:val="bullet"/>
      <w:lvlText w:val=""/>
      <w:lvlJc w:val="left"/>
      <w:pPr>
        <w:tabs>
          <w:tab w:val="num" w:pos="780"/>
        </w:tabs>
        <w:ind w:left="703" w:hanging="283"/>
      </w:pPr>
      <w:rPr>
        <w:rFonts w:ascii="Symbol" w:eastAsia="ＭＳ 明朝" w:hAnsi="Symbol" w:cs="Times New Roman" w:hint="default"/>
        <w:color w:val="auto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B241345"/>
    <w:multiLevelType w:val="hybridMultilevel"/>
    <w:tmpl w:val="C04A604E"/>
    <w:lvl w:ilvl="0" w:tplc="D8D03898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9" w15:restartNumberingAfterBreak="0">
    <w:nsid w:val="74F706E2"/>
    <w:multiLevelType w:val="hybridMultilevel"/>
    <w:tmpl w:val="7CCC45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B525452">
      <w:start w:val="1"/>
      <w:numFmt w:val="bullet"/>
      <w:lvlText w:val=""/>
      <w:lvlJc w:val="left"/>
      <w:pPr>
        <w:tabs>
          <w:tab w:val="num" w:pos="780"/>
        </w:tabs>
        <w:ind w:left="703" w:hanging="283"/>
      </w:pPr>
      <w:rPr>
        <w:rFonts w:ascii="Symbol" w:eastAsia="ＭＳ 明朝" w:hAnsi="Symbol" w:cs="Times New Roman" w:hint="default"/>
        <w:color w:val="auto"/>
        <w:sz w:val="21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E48717E"/>
    <w:multiLevelType w:val="hybridMultilevel"/>
    <w:tmpl w:val="96861502"/>
    <w:lvl w:ilvl="0" w:tplc="94C6FA80">
      <w:start w:val="1"/>
      <w:numFmt w:val="bullet"/>
      <w:lvlText w:val="※"/>
      <w:lvlJc w:val="left"/>
      <w:pPr>
        <w:tabs>
          <w:tab w:val="num" w:pos="472"/>
        </w:tabs>
        <w:ind w:left="47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2"/>
        </w:tabs>
        <w:ind w:left="9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2"/>
        </w:tabs>
        <w:ind w:left="13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2"/>
        </w:tabs>
        <w:ind w:left="17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2"/>
        </w:tabs>
        <w:ind w:left="22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2"/>
        </w:tabs>
        <w:ind w:left="26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2"/>
        </w:tabs>
        <w:ind w:left="30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2"/>
        </w:tabs>
        <w:ind w:left="34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2"/>
        </w:tabs>
        <w:ind w:left="3892" w:hanging="420"/>
      </w:pPr>
      <w:rPr>
        <w:rFonts w:ascii="Wingdings" w:hAnsi="Wingdings" w:hint="default"/>
      </w:rPr>
    </w:lvl>
  </w:abstractNum>
  <w:abstractNum w:abstractNumId="11" w15:restartNumberingAfterBreak="0">
    <w:nsid w:val="7F3F5D5F"/>
    <w:multiLevelType w:val="hybridMultilevel"/>
    <w:tmpl w:val="473C5B68"/>
    <w:lvl w:ilvl="0" w:tplc="A3464D20">
      <w:start w:val="5"/>
      <w:numFmt w:val="bullet"/>
      <w:lvlText w:val="※"/>
      <w:lvlJc w:val="left"/>
      <w:pPr>
        <w:tabs>
          <w:tab w:val="num" w:pos="1116"/>
        </w:tabs>
        <w:ind w:left="1116" w:hanging="7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6"/>
        </w:tabs>
        <w:ind w:left="11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6"/>
        </w:tabs>
        <w:ind w:left="15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6"/>
        </w:tabs>
        <w:ind w:left="20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6"/>
        </w:tabs>
        <w:ind w:left="24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6"/>
        </w:tabs>
        <w:ind w:left="28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6"/>
        </w:tabs>
        <w:ind w:left="32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6"/>
        </w:tabs>
        <w:ind w:left="36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6"/>
        </w:tabs>
        <w:ind w:left="4116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trackRevisions/>
  <w:doNotTrackFormatting/>
  <w:defaultTabStop w:val="840"/>
  <w:drawingGridHorizontalSpacing w:val="101"/>
  <w:drawingGridVerticalSpacing w:val="15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93F"/>
    <w:rsid w:val="00011F3D"/>
    <w:rsid w:val="00012746"/>
    <w:rsid w:val="00013173"/>
    <w:rsid w:val="0002339A"/>
    <w:rsid w:val="00032AEE"/>
    <w:rsid w:val="00044E02"/>
    <w:rsid w:val="00091529"/>
    <w:rsid w:val="000B1432"/>
    <w:rsid w:val="000B249A"/>
    <w:rsid w:val="000B62C5"/>
    <w:rsid w:val="000C1BD8"/>
    <w:rsid w:val="000C3D3E"/>
    <w:rsid w:val="000C63FD"/>
    <w:rsid w:val="00102C2D"/>
    <w:rsid w:val="001061AE"/>
    <w:rsid w:val="00106C6E"/>
    <w:rsid w:val="00116E22"/>
    <w:rsid w:val="0012476E"/>
    <w:rsid w:val="0012730B"/>
    <w:rsid w:val="001273BE"/>
    <w:rsid w:val="00166B8B"/>
    <w:rsid w:val="00180A5D"/>
    <w:rsid w:val="00184848"/>
    <w:rsid w:val="00193596"/>
    <w:rsid w:val="001B7B4C"/>
    <w:rsid w:val="001C545B"/>
    <w:rsid w:val="001D1859"/>
    <w:rsid w:val="00206215"/>
    <w:rsid w:val="00213E7A"/>
    <w:rsid w:val="00215731"/>
    <w:rsid w:val="00226ACC"/>
    <w:rsid w:val="002545AE"/>
    <w:rsid w:val="00256EE7"/>
    <w:rsid w:val="00282AD8"/>
    <w:rsid w:val="00293597"/>
    <w:rsid w:val="002A3720"/>
    <w:rsid w:val="002B164E"/>
    <w:rsid w:val="002B4D00"/>
    <w:rsid w:val="002B55A1"/>
    <w:rsid w:val="002C4A2E"/>
    <w:rsid w:val="002E1EE2"/>
    <w:rsid w:val="002F1172"/>
    <w:rsid w:val="002F5443"/>
    <w:rsid w:val="002F7033"/>
    <w:rsid w:val="00312262"/>
    <w:rsid w:val="00341895"/>
    <w:rsid w:val="003829E3"/>
    <w:rsid w:val="003937AE"/>
    <w:rsid w:val="003A6354"/>
    <w:rsid w:val="003A6DEA"/>
    <w:rsid w:val="003E5A84"/>
    <w:rsid w:val="003F6C8C"/>
    <w:rsid w:val="00402E4E"/>
    <w:rsid w:val="0040798D"/>
    <w:rsid w:val="00416072"/>
    <w:rsid w:val="004266CA"/>
    <w:rsid w:val="004349C3"/>
    <w:rsid w:val="00436F8F"/>
    <w:rsid w:val="00440BAA"/>
    <w:rsid w:val="0044217B"/>
    <w:rsid w:val="0044403B"/>
    <w:rsid w:val="0044707A"/>
    <w:rsid w:val="00452C5C"/>
    <w:rsid w:val="00472B25"/>
    <w:rsid w:val="00475E0F"/>
    <w:rsid w:val="0048665B"/>
    <w:rsid w:val="00496EC9"/>
    <w:rsid w:val="004B5106"/>
    <w:rsid w:val="004B5E1C"/>
    <w:rsid w:val="004D4A92"/>
    <w:rsid w:val="004E05B8"/>
    <w:rsid w:val="004E771F"/>
    <w:rsid w:val="004F407B"/>
    <w:rsid w:val="004F67A3"/>
    <w:rsid w:val="004F6881"/>
    <w:rsid w:val="004F6F15"/>
    <w:rsid w:val="00502C79"/>
    <w:rsid w:val="0050685B"/>
    <w:rsid w:val="005100E6"/>
    <w:rsid w:val="00513AC3"/>
    <w:rsid w:val="0052040B"/>
    <w:rsid w:val="005222C6"/>
    <w:rsid w:val="00527C0C"/>
    <w:rsid w:val="00531C10"/>
    <w:rsid w:val="00550A6A"/>
    <w:rsid w:val="00551D56"/>
    <w:rsid w:val="0058056F"/>
    <w:rsid w:val="0058221E"/>
    <w:rsid w:val="005934B7"/>
    <w:rsid w:val="005B15AB"/>
    <w:rsid w:val="005B7686"/>
    <w:rsid w:val="005C7108"/>
    <w:rsid w:val="005D3CCA"/>
    <w:rsid w:val="005D4492"/>
    <w:rsid w:val="005D6DAA"/>
    <w:rsid w:val="005E1058"/>
    <w:rsid w:val="005E30C0"/>
    <w:rsid w:val="006035D0"/>
    <w:rsid w:val="00606853"/>
    <w:rsid w:val="006258C6"/>
    <w:rsid w:val="00634C68"/>
    <w:rsid w:val="00652A35"/>
    <w:rsid w:val="00655C50"/>
    <w:rsid w:val="006607FF"/>
    <w:rsid w:val="0067161C"/>
    <w:rsid w:val="00674D0B"/>
    <w:rsid w:val="006779AF"/>
    <w:rsid w:val="006B0B63"/>
    <w:rsid w:val="00705008"/>
    <w:rsid w:val="007333F1"/>
    <w:rsid w:val="0075730F"/>
    <w:rsid w:val="00775FF6"/>
    <w:rsid w:val="00793DE8"/>
    <w:rsid w:val="007941E5"/>
    <w:rsid w:val="00794A05"/>
    <w:rsid w:val="007B7358"/>
    <w:rsid w:val="007C02DC"/>
    <w:rsid w:val="007C1C6B"/>
    <w:rsid w:val="007E2081"/>
    <w:rsid w:val="007E6297"/>
    <w:rsid w:val="007F4EFC"/>
    <w:rsid w:val="008052BB"/>
    <w:rsid w:val="008343C7"/>
    <w:rsid w:val="00852A82"/>
    <w:rsid w:val="00861AD1"/>
    <w:rsid w:val="008825B0"/>
    <w:rsid w:val="008A05F8"/>
    <w:rsid w:val="008A5431"/>
    <w:rsid w:val="008A6695"/>
    <w:rsid w:val="00902E86"/>
    <w:rsid w:val="009121BD"/>
    <w:rsid w:val="009169F1"/>
    <w:rsid w:val="009305C3"/>
    <w:rsid w:val="00945859"/>
    <w:rsid w:val="009639DD"/>
    <w:rsid w:val="009678C4"/>
    <w:rsid w:val="00973DE2"/>
    <w:rsid w:val="0097434C"/>
    <w:rsid w:val="00976CF2"/>
    <w:rsid w:val="00977BF1"/>
    <w:rsid w:val="009811F9"/>
    <w:rsid w:val="00987FBF"/>
    <w:rsid w:val="009A0BEA"/>
    <w:rsid w:val="009A1B57"/>
    <w:rsid w:val="009C1CD1"/>
    <w:rsid w:val="009C51F6"/>
    <w:rsid w:val="009E12C6"/>
    <w:rsid w:val="009E70E8"/>
    <w:rsid w:val="009F60DD"/>
    <w:rsid w:val="00A02F05"/>
    <w:rsid w:val="00A06B63"/>
    <w:rsid w:val="00A31B29"/>
    <w:rsid w:val="00A3536B"/>
    <w:rsid w:val="00A62B1A"/>
    <w:rsid w:val="00A67E22"/>
    <w:rsid w:val="00AB01DF"/>
    <w:rsid w:val="00AC0791"/>
    <w:rsid w:val="00AC5A7A"/>
    <w:rsid w:val="00AD4D19"/>
    <w:rsid w:val="00AD600F"/>
    <w:rsid w:val="00AD6B86"/>
    <w:rsid w:val="00AF6463"/>
    <w:rsid w:val="00AF7B1B"/>
    <w:rsid w:val="00B2186A"/>
    <w:rsid w:val="00B30550"/>
    <w:rsid w:val="00B502B6"/>
    <w:rsid w:val="00B60387"/>
    <w:rsid w:val="00B66042"/>
    <w:rsid w:val="00B70C99"/>
    <w:rsid w:val="00B73B73"/>
    <w:rsid w:val="00B76827"/>
    <w:rsid w:val="00B8090D"/>
    <w:rsid w:val="00B85436"/>
    <w:rsid w:val="00BA3454"/>
    <w:rsid w:val="00BC1557"/>
    <w:rsid w:val="00BD4B84"/>
    <w:rsid w:val="00BD4D32"/>
    <w:rsid w:val="00BD6E90"/>
    <w:rsid w:val="00BE7E89"/>
    <w:rsid w:val="00C026F7"/>
    <w:rsid w:val="00C362A6"/>
    <w:rsid w:val="00C57CEE"/>
    <w:rsid w:val="00C759FC"/>
    <w:rsid w:val="00C776AD"/>
    <w:rsid w:val="00C9130A"/>
    <w:rsid w:val="00C91882"/>
    <w:rsid w:val="00C926F6"/>
    <w:rsid w:val="00C92AC6"/>
    <w:rsid w:val="00C952D0"/>
    <w:rsid w:val="00C96DA8"/>
    <w:rsid w:val="00CA325D"/>
    <w:rsid w:val="00CB5850"/>
    <w:rsid w:val="00CB67CE"/>
    <w:rsid w:val="00D011EB"/>
    <w:rsid w:val="00D2460B"/>
    <w:rsid w:val="00D25363"/>
    <w:rsid w:val="00D3445C"/>
    <w:rsid w:val="00D506B6"/>
    <w:rsid w:val="00D6575E"/>
    <w:rsid w:val="00D82C28"/>
    <w:rsid w:val="00D86258"/>
    <w:rsid w:val="00DA24A5"/>
    <w:rsid w:val="00DB0823"/>
    <w:rsid w:val="00DB0E87"/>
    <w:rsid w:val="00DB153F"/>
    <w:rsid w:val="00DC3932"/>
    <w:rsid w:val="00DC693F"/>
    <w:rsid w:val="00DD6127"/>
    <w:rsid w:val="00DE1014"/>
    <w:rsid w:val="00DF6E9D"/>
    <w:rsid w:val="00E15E69"/>
    <w:rsid w:val="00E20D4F"/>
    <w:rsid w:val="00E26E25"/>
    <w:rsid w:val="00E61720"/>
    <w:rsid w:val="00E62688"/>
    <w:rsid w:val="00E642CF"/>
    <w:rsid w:val="00EA5EE6"/>
    <w:rsid w:val="00EC0240"/>
    <w:rsid w:val="00EE07F5"/>
    <w:rsid w:val="00EE70F1"/>
    <w:rsid w:val="00EE731B"/>
    <w:rsid w:val="00EF10B8"/>
    <w:rsid w:val="00F06A6B"/>
    <w:rsid w:val="00F21CEF"/>
    <w:rsid w:val="00F30204"/>
    <w:rsid w:val="00F35B9D"/>
    <w:rsid w:val="00F37409"/>
    <w:rsid w:val="00F43782"/>
    <w:rsid w:val="00F70427"/>
    <w:rsid w:val="00F70682"/>
    <w:rsid w:val="00F7256A"/>
    <w:rsid w:val="00F7413C"/>
    <w:rsid w:val="00F86355"/>
    <w:rsid w:val="00F9370D"/>
    <w:rsid w:val="00FB0035"/>
    <w:rsid w:val="00FC38C2"/>
    <w:rsid w:val="00FD05E9"/>
    <w:rsid w:val="00FE09E5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939D7C0"/>
  <w15:docId w15:val="{CC71B8C4-4FD5-4251-9511-C0F6BB4D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5F8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393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semiHidden/>
    <w:rsid w:val="00DC39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sid w:val="00DC3932"/>
    <w:rPr>
      <w:kern w:val="2"/>
      <w:sz w:val="21"/>
      <w:szCs w:val="24"/>
    </w:rPr>
  </w:style>
  <w:style w:type="paragraph" w:styleId="a6">
    <w:name w:val="footer"/>
    <w:basedOn w:val="a"/>
    <w:uiPriority w:val="99"/>
    <w:rsid w:val="00DC39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sid w:val="00DC3932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9639D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639DD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639DD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639D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639DD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4B5106"/>
    <w:rPr>
      <w:kern w:val="2"/>
      <w:sz w:val="21"/>
      <w:szCs w:val="24"/>
    </w:rPr>
  </w:style>
  <w:style w:type="character" w:customStyle="1" w:styleId="1">
    <w:name w:val="メンション1"/>
    <w:basedOn w:val="a0"/>
    <w:uiPriority w:val="99"/>
    <w:unhideWhenUsed/>
    <w:rsid w:val="003E5A84"/>
    <w:rPr>
      <w:color w:val="2B579A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2F11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6D49D-CC1C-45C3-91A9-6F51992F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1796</Words>
  <Characters>315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交代・棄権届</vt:lpstr>
      <vt:lpstr>交代・棄権届</vt:lpstr>
    </vt:vector>
  </TitlesOfParts>
  <Company>兵庫県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交代・棄権届</dc:title>
  <dc:subject/>
  <dc:creator>萩本　恒久</dc:creator>
  <cp:keywords/>
  <cp:lastModifiedBy>user</cp:lastModifiedBy>
  <cp:revision>7</cp:revision>
  <cp:lastPrinted>2025-06-05T05:08:00Z</cp:lastPrinted>
  <dcterms:created xsi:type="dcterms:W3CDTF">2025-04-03T00:02:00Z</dcterms:created>
  <dcterms:modified xsi:type="dcterms:W3CDTF">2025-06-05T05:08:00Z</dcterms:modified>
</cp:coreProperties>
</file>